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6C18B" w14:textId="415ED4C0" w:rsidR="00056F84" w:rsidRPr="00C30674" w:rsidRDefault="00D025BB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b/>
          <w:sz w:val="28"/>
        </w:rPr>
      </w:pPr>
      <w:bookmarkStart w:id="0" w:name="_gjdgxs"/>
      <w:bookmarkEnd w:id="0"/>
      <w:del w:id="1" w:author="Bubenková Monika" w:date="2023-06-07T07:34:00Z">
        <w:r>
          <w:rPr>
            <w:b/>
            <w:bCs/>
          </w:rPr>
          <w:delText xml:space="preserve">Komponenta </w:delText>
        </w:r>
      </w:del>
      <w:r w:rsidR="00086CA1" w:rsidRPr="00C30674">
        <w:rPr>
          <w:b/>
          <w:sz w:val="28"/>
        </w:rPr>
        <w:t>5.</w:t>
      </w:r>
      <w:r w:rsidR="00AF6A5D" w:rsidRPr="00C30674">
        <w:rPr>
          <w:b/>
          <w:sz w:val="28"/>
        </w:rPr>
        <w:t>3</w:t>
      </w:r>
      <w:del w:id="2" w:author="Bubenková Monika" w:date="2023-06-07T07:34:00Z">
        <w:r>
          <w:rPr>
            <w:b/>
            <w:bCs/>
          </w:rPr>
          <w:delText>:</w:delText>
        </w:r>
      </w:del>
      <w:r w:rsidR="00086CA1" w:rsidRPr="00C30674">
        <w:rPr>
          <w:b/>
          <w:sz w:val="28"/>
        </w:rPr>
        <w:t xml:space="preserve"> </w:t>
      </w:r>
      <w:r w:rsidR="00AF6A5D" w:rsidRPr="00C30674">
        <w:rPr>
          <w:b/>
          <w:sz w:val="28"/>
        </w:rPr>
        <w:t>Strategicky řízený a mezinárodně konkurenceschopný ekosystém výzkumu, vývoje a inovací</w:t>
      </w:r>
    </w:p>
    <w:p w14:paraId="75BBC0C4" w14:textId="77777777" w:rsidR="00056F84" w:rsidRPr="00C30674" w:rsidRDefault="00056F84" w:rsidP="005445B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0"/>
        </w:rPr>
      </w:pPr>
    </w:p>
    <w:p w14:paraId="3EDF2626" w14:textId="77777777" w:rsidR="00056F84" w:rsidRPr="00C30674" w:rsidRDefault="00086CA1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b/>
          <w:sz w:val="20"/>
        </w:rPr>
      </w:pPr>
      <w:r w:rsidRPr="00C30674">
        <w:rPr>
          <w:b/>
          <w:sz w:val="20"/>
        </w:rPr>
        <w:t>1. Popis komponenty</w:t>
      </w:r>
    </w:p>
    <w:tbl>
      <w:tblPr>
        <w:tblStyle w:val="Mkatabulky"/>
        <w:tblW w:w="9771" w:type="dxa"/>
        <w:tblLayout w:type="fixed"/>
        <w:tblLook w:val="04A0" w:firstRow="1" w:lastRow="0" w:firstColumn="1" w:lastColumn="0" w:noHBand="0" w:noVBand="1"/>
      </w:tblPr>
      <w:tblGrid>
        <w:gridCol w:w="9771"/>
      </w:tblGrid>
      <w:tr w:rsidR="40A17162" w14:paraId="7E597527" w14:textId="77777777" w:rsidTr="000F6D9F">
        <w:tc>
          <w:tcPr>
            <w:tcW w:w="9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920F5" w14:textId="650C2ED5" w:rsidR="000D0F87" w:rsidRPr="00C30674" w:rsidRDefault="000D0F87" w:rsidP="005445B7">
            <w:pPr>
              <w:spacing w:before="120" w:after="120"/>
              <w:jc w:val="both"/>
              <w:rPr>
                <w:b/>
                <w:color w:val="000000" w:themeColor="text1"/>
                <w:sz w:val="20"/>
              </w:rPr>
            </w:pPr>
            <w:r w:rsidRPr="00C30674">
              <w:rPr>
                <w:b/>
                <w:color w:val="000000" w:themeColor="text1"/>
                <w:sz w:val="20"/>
              </w:rPr>
              <w:t>Strategicky řízený a mezinárodně konkurenceschopný ekosystém výzkumu, vývoje a inovací</w:t>
            </w:r>
          </w:p>
          <w:p w14:paraId="3AE4B4C6" w14:textId="1EC2832B" w:rsidR="40A17162" w:rsidRPr="00C30674" w:rsidRDefault="40A17162" w:rsidP="005445B7">
            <w:pPr>
              <w:spacing w:before="120" w:after="120"/>
              <w:jc w:val="both"/>
              <w:rPr>
                <w:sz w:val="20"/>
              </w:rPr>
            </w:pPr>
            <w:r w:rsidRPr="00C30674">
              <w:rPr>
                <w:b/>
                <w:color w:val="000000" w:themeColor="text1"/>
                <w:sz w:val="20"/>
              </w:rPr>
              <w:t xml:space="preserve">Oblast politiky: </w:t>
            </w:r>
            <w:r w:rsidR="64B56DFB" w:rsidRPr="00C30674">
              <w:rPr>
                <w:sz w:val="20"/>
              </w:rPr>
              <w:t>Výzkum, vývoj</w:t>
            </w:r>
            <w:r w:rsidR="00D27666" w:rsidRPr="00C30674">
              <w:rPr>
                <w:sz w:val="20"/>
              </w:rPr>
              <w:t xml:space="preserve"> a</w:t>
            </w:r>
            <w:r w:rsidR="64B56DFB" w:rsidRPr="00C30674">
              <w:rPr>
                <w:sz w:val="20"/>
              </w:rPr>
              <w:t xml:space="preserve"> inovace</w:t>
            </w:r>
          </w:p>
          <w:p w14:paraId="2C057E20" w14:textId="0F6096BD" w:rsidR="00AF6A5D" w:rsidRPr="00C30674" w:rsidRDefault="40A17162" w:rsidP="005445B7">
            <w:pPr>
              <w:spacing w:before="120" w:after="120"/>
              <w:jc w:val="both"/>
              <w:rPr>
                <w:b/>
                <w:color w:val="000000" w:themeColor="text1"/>
                <w:sz w:val="20"/>
              </w:rPr>
            </w:pPr>
            <w:r w:rsidRPr="00C30674">
              <w:rPr>
                <w:b/>
                <w:color w:val="000000" w:themeColor="text1"/>
                <w:sz w:val="20"/>
              </w:rPr>
              <w:t>Cíl:</w:t>
            </w:r>
          </w:p>
          <w:p w14:paraId="2840C53C" w14:textId="4950F552" w:rsidR="40A17162" w:rsidRPr="00C30674" w:rsidRDefault="00AF6A5D" w:rsidP="005445B7">
            <w:pPr>
              <w:spacing w:before="120" w:after="120"/>
              <w:jc w:val="both"/>
              <w:rPr>
                <w:sz w:val="20"/>
              </w:rPr>
            </w:pPr>
            <w:r w:rsidRPr="00C30674">
              <w:rPr>
                <w:sz w:val="20"/>
              </w:rPr>
              <w:t>Zvýšit konkurenceschopnost a socioekonomické přínosy a dopady výzkumu, vývoje a inovací prostřednictvím podpory excelence, posílení mezinárodní spolupráce a strategického rozvoje lidského kapitálu</w:t>
            </w:r>
          </w:p>
          <w:p w14:paraId="1789440B" w14:textId="3DF5AF73" w:rsidR="7717ED9C" w:rsidRPr="00C30674" w:rsidRDefault="7717ED9C" w:rsidP="005445B7">
            <w:pPr>
              <w:spacing w:before="120" w:after="120"/>
              <w:jc w:val="both"/>
              <w:rPr>
                <w:b/>
                <w:sz w:val="20"/>
              </w:rPr>
            </w:pPr>
            <w:r w:rsidRPr="00C30674">
              <w:rPr>
                <w:b/>
                <w:sz w:val="20"/>
              </w:rPr>
              <w:t>Specifick</w:t>
            </w:r>
            <w:r w:rsidR="005559AD" w:rsidRPr="00C30674">
              <w:rPr>
                <w:b/>
                <w:sz w:val="20"/>
              </w:rPr>
              <w:t>é</w:t>
            </w:r>
            <w:r w:rsidRPr="00C30674">
              <w:rPr>
                <w:b/>
                <w:sz w:val="20"/>
              </w:rPr>
              <w:t xml:space="preserve"> cíl</w:t>
            </w:r>
            <w:r w:rsidR="005559AD" w:rsidRPr="00C30674">
              <w:rPr>
                <w:b/>
                <w:sz w:val="20"/>
              </w:rPr>
              <w:t>e</w:t>
            </w:r>
            <w:r w:rsidRPr="00C30674">
              <w:rPr>
                <w:b/>
                <w:sz w:val="20"/>
              </w:rPr>
              <w:t>:</w:t>
            </w:r>
          </w:p>
          <w:p w14:paraId="7CC0C02A" w14:textId="468F4411" w:rsidR="00C50650" w:rsidRPr="00C30674" w:rsidRDefault="00BE4F73" w:rsidP="00C50650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sz w:val="20"/>
              </w:rPr>
            </w:pPr>
            <w:r w:rsidRPr="00C30674">
              <w:rPr>
                <w:sz w:val="20"/>
              </w:rPr>
              <w:t>Zkvalitnit</w:t>
            </w:r>
            <w:r w:rsidR="00BD31FF" w:rsidRPr="00C30674">
              <w:rPr>
                <w:sz w:val="20"/>
              </w:rPr>
              <w:t xml:space="preserve"> </w:t>
            </w:r>
            <w:r w:rsidRPr="00C30674">
              <w:rPr>
                <w:sz w:val="20"/>
              </w:rPr>
              <w:t xml:space="preserve">proces přípravy, </w:t>
            </w:r>
            <w:r w:rsidR="00BD31FF" w:rsidRPr="00C30674">
              <w:rPr>
                <w:sz w:val="20"/>
              </w:rPr>
              <w:t>tvorb</w:t>
            </w:r>
            <w:r w:rsidRPr="00C30674">
              <w:rPr>
                <w:sz w:val="20"/>
              </w:rPr>
              <w:t>y</w:t>
            </w:r>
            <w:r w:rsidR="00BD31FF" w:rsidRPr="00C30674">
              <w:rPr>
                <w:sz w:val="20"/>
              </w:rPr>
              <w:t>, provádění</w:t>
            </w:r>
            <w:r w:rsidRPr="00C30674">
              <w:rPr>
                <w:sz w:val="20"/>
              </w:rPr>
              <w:t>, sledování</w:t>
            </w:r>
            <w:r w:rsidR="00BD31FF" w:rsidRPr="00C30674">
              <w:rPr>
                <w:sz w:val="20"/>
              </w:rPr>
              <w:t xml:space="preserve"> a vyhodnocování politiky výzkumu, vývoje a inovací</w:t>
            </w:r>
          </w:p>
          <w:p w14:paraId="4DC35365" w14:textId="589A60BF" w:rsidR="00BD31FF" w:rsidRPr="00C30674" w:rsidRDefault="00D07515" w:rsidP="00BD31FF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sz w:val="20"/>
              </w:rPr>
            </w:pPr>
            <w:r w:rsidRPr="00C30674">
              <w:rPr>
                <w:sz w:val="20"/>
              </w:rPr>
              <w:t>Sjednotit</w:t>
            </w:r>
            <w:r w:rsidR="00C50650" w:rsidRPr="00C30674">
              <w:rPr>
                <w:sz w:val="20"/>
              </w:rPr>
              <w:t xml:space="preserve"> metodické prostředí </w:t>
            </w:r>
            <w:r w:rsidR="00BD31FF" w:rsidRPr="00C30674">
              <w:rPr>
                <w:sz w:val="20"/>
              </w:rPr>
              <w:t xml:space="preserve">pro </w:t>
            </w:r>
            <w:r w:rsidR="00C50650" w:rsidRPr="00C30674">
              <w:rPr>
                <w:sz w:val="20"/>
              </w:rPr>
              <w:t>poskytování podpory na výzkum, vývoj a inovace z veřejných prostředků</w:t>
            </w:r>
          </w:p>
          <w:p w14:paraId="08042574" w14:textId="3178BB89" w:rsidR="00AF6A5D" w:rsidRPr="00C30674" w:rsidRDefault="00BE4F73" w:rsidP="00C50650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sz w:val="20"/>
              </w:rPr>
            </w:pPr>
            <w:r w:rsidRPr="00C30674">
              <w:rPr>
                <w:sz w:val="20"/>
              </w:rPr>
              <w:t>Podpořit mezinárodně konkurenceschopné týmy, které jsou nositeli excelen</w:t>
            </w:r>
            <w:r w:rsidR="00D07515" w:rsidRPr="00C30674">
              <w:rPr>
                <w:sz w:val="20"/>
              </w:rPr>
              <w:t>ce ve</w:t>
            </w:r>
            <w:r w:rsidRPr="00C30674">
              <w:rPr>
                <w:sz w:val="20"/>
              </w:rPr>
              <w:t xml:space="preserve"> výzkumu, vývoj</w:t>
            </w:r>
            <w:r w:rsidR="005559AD" w:rsidRPr="00C30674">
              <w:rPr>
                <w:sz w:val="20"/>
              </w:rPr>
              <w:t>i</w:t>
            </w:r>
            <w:r w:rsidRPr="00C30674">
              <w:rPr>
                <w:sz w:val="20"/>
              </w:rPr>
              <w:t xml:space="preserve"> a inovací</w:t>
            </w:r>
            <w:r w:rsidR="005559AD" w:rsidRPr="00C30674">
              <w:rPr>
                <w:sz w:val="20"/>
              </w:rPr>
              <w:t>ch</w:t>
            </w:r>
          </w:p>
          <w:p w14:paraId="6E149B92" w14:textId="77777777" w:rsidR="00BD31FF" w:rsidRPr="00D025BB" w:rsidRDefault="00BE4F73" w:rsidP="00C50650">
            <w:pPr>
              <w:pStyle w:val="Odstavecseseznamem"/>
              <w:numPr>
                <w:ilvl w:val="0"/>
                <w:numId w:val="18"/>
              </w:numPr>
              <w:spacing w:before="120" w:after="120"/>
              <w:ind w:left="357"/>
              <w:contextualSpacing w:val="0"/>
              <w:jc w:val="both"/>
              <w:rPr>
                <w:del w:id="3" w:author="Bubenková Monika" w:date="2023-06-07T07:34:00Z"/>
              </w:rPr>
            </w:pPr>
            <w:del w:id="4" w:author="Bubenková Monika" w:date="2023-06-07T07:34:00Z">
              <w:r w:rsidRPr="00D025BB">
                <w:delText xml:space="preserve">Podpořit </w:delText>
              </w:r>
              <w:r w:rsidR="005559AD" w:rsidRPr="00D025BB">
                <w:delText xml:space="preserve">rozvoj </w:delText>
              </w:r>
              <w:r w:rsidRPr="00D025BB">
                <w:delText>administrativní</w:delText>
              </w:r>
              <w:r w:rsidR="00BD31FF" w:rsidRPr="00D025BB">
                <w:delText xml:space="preserve"> </w:delText>
              </w:r>
              <w:r w:rsidRPr="00D025BB">
                <w:delText>infrastruktur</w:delText>
              </w:r>
              <w:r w:rsidR="005559AD" w:rsidRPr="00D025BB">
                <w:delText>y</w:delText>
              </w:r>
              <w:r w:rsidR="00BD31FF" w:rsidRPr="00D025BB">
                <w:delText xml:space="preserve"> </w:delText>
              </w:r>
              <w:r w:rsidRPr="00D025BB">
                <w:delText>výzkumných organizací pro realizaci výzkumu, vývoje a inovací</w:delText>
              </w:r>
            </w:del>
          </w:p>
          <w:p w14:paraId="0EE747DA" w14:textId="09EB9439" w:rsidR="40A17162" w:rsidRPr="00C30674" w:rsidRDefault="40A17162" w:rsidP="005445B7">
            <w:pPr>
              <w:spacing w:before="120" w:after="120"/>
              <w:jc w:val="both"/>
              <w:rPr>
                <w:b/>
                <w:color w:val="000000" w:themeColor="text1"/>
                <w:sz w:val="20"/>
              </w:rPr>
            </w:pPr>
            <w:r w:rsidRPr="00C30674">
              <w:rPr>
                <w:b/>
                <w:color w:val="000000" w:themeColor="text1"/>
                <w:sz w:val="20"/>
              </w:rPr>
              <w:t>Reformy:</w:t>
            </w:r>
          </w:p>
          <w:p w14:paraId="2833E4A5" w14:textId="77777777" w:rsidR="00BD31FF" w:rsidRPr="00C30674" w:rsidRDefault="00BD31FF" w:rsidP="00BD31FF">
            <w:pPr>
              <w:pStyle w:val="Odstavecseseznamem"/>
              <w:numPr>
                <w:ilvl w:val="0"/>
                <w:numId w:val="24"/>
              </w:numPr>
              <w:spacing w:before="120" w:after="120"/>
              <w:contextualSpacing w:val="0"/>
              <w:jc w:val="both"/>
              <w:rPr>
                <w:sz w:val="20"/>
              </w:rPr>
            </w:pPr>
            <w:bookmarkStart w:id="5" w:name="_Hlk134801757"/>
            <w:r w:rsidRPr="00C30674">
              <w:rPr>
                <w:sz w:val="20"/>
              </w:rPr>
              <w:t>Posílit kapacity tzv. strategické inteligence a urychlit přenos mezinárodní dobré praxe v oblastech přípravy, tvorby, implementace, monitoringu a evaluace politiky výzkumu, vývoje a inovací</w:t>
            </w:r>
          </w:p>
          <w:p w14:paraId="69D751D3" w14:textId="77777777" w:rsidR="00BD31FF" w:rsidRPr="00C30674" w:rsidRDefault="00BD31FF" w:rsidP="00BD31FF">
            <w:pPr>
              <w:pStyle w:val="Odstavecseseznamem"/>
              <w:numPr>
                <w:ilvl w:val="0"/>
                <w:numId w:val="24"/>
              </w:numPr>
              <w:spacing w:before="120" w:after="120"/>
              <w:ind w:left="357"/>
              <w:contextualSpacing w:val="0"/>
              <w:jc w:val="both"/>
              <w:rPr>
                <w:sz w:val="20"/>
              </w:rPr>
            </w:pPr>
            <w:r w:rsidRPr="00C30674">
              <w:rPr>
                <w:sz w:val="20"/>
              </w:rPr>
              <w:t>Harmonizovat metodické prostředí pro poskytování podpory na výzkum, vývoj a inovace z veřejných prostředků a eliminovat nadměrnou administrativní zátěž ve výzkumu, vývoji a inovacích</w:t>
            </w:r>
          </w:p>
          <w:p w14:paraId="04F7DA7E" w14:textId="0384B863" w:rsidR="3914116B" w:rsidRPr="00C30674" w:rsidRDefault="3914116B" w:rsidP="005445B7">
            <w:pPr>
              <w:spacing w:before="120" w:after="120"/>
              <w:jc w:val="both"/>
              <w:rPr>
                <w:b/>
                <w:sz w:val="20"/>
              </w:rPr>
            </w:pPr>
            <w:r w:rsidRPr="00C30674">
              <w:rPr>
                <w:b/>
                <w:sz w:val="20"/>
              </w:rPr>
              <w:t>Investice:</w:t>
            </w:r>
          </w:p>
          <w:p w14:paraId="0F32764A" w14:textId="27A1175E" w:rsidR="00BD31FF" w:rsidRPr="00C30674" w:rsidRDefault="00BD31FF" w:rsidP="00BD31FF">
            <w:pPr>
              <w:pStyle w:val="Odstavecseseznamem"/>
              <w:numPr>
                <w:ilvl w:val="0"/>
                <w:numId w:val="25"/>
              </w:numPr>
              <w:spacing w:before="120" w:after="120"/>
              <w:contextualSpacing w:val="0"/>
              <w:jc w:val="both"/>
              <w:rPr>
                <w:sz w:val="20"/>
              </w:rPr>
            </w:pPr>
            <w:bookmarkStart w:id="6" w:name="_Hlk134801920"/>
            <w:r w:rsidRPr="00C30674">
              <w:rPr>
                <w:sz w:val="20"/>
              </w:rPr>
              <w:t>Zvýšit intenzitu a kvalitu zapojení ekosystému výzkumu, vývoje a inovací do mezinárodní spolupráce</w:t>
            </w:r>
            <w:del w:id="7" w:author="Bubenková Monika" w:date="2023-06-07T07:34:00Z">
              <w:r w:rsidRPr="00D025BB">
                <w:delText xml:space="preserve"> a posílit jeho odolnost</w:delText>
              </w:r>
            </w:del>
            <w:ins w:id="8" w:author="Bubenková Monika" w:date="2023-06-07T07:34:00Z">
              <w:r w:rsidR="00B24152" w:rsidRPr="00B24152">
                <w:rPr>
                  <w:sz w:val="20"/>
                  <w:szCs w:val="20"/>
                </w:rPr>
                <w:t>, a to navýšením počtu nositelů excelentní výzkumné agendy</w:t>
              </w:r>
              <w:r w:rsidRPr="003C3C94">
                <w:rPr>
                  <w:sz w:val="20"/>
                  <w:szCs w:val="20"/>
                </w:rPr>
                <w:t xml:space="preserve"> a posíl</w:t>
              </w:r>
              <w:r w:rsidR="00B24152">
                <w:rPr>
                  <w:sz w:val="20"/>
                  <w:szCs w:val="20"/>
                </w:rPr>
                <w:t>ením</w:t>
              </w:r>
              <w:r w:rsidRPr="003C3C94">
                <w:rPr>
                  <w:sz w:val="20"/>
                  <w:szCs w:val="20"/>
                </w:rPr>
                <w:t xml:space="preserve"> odolnost</w:t>
              </w:r>
              <w:r w:rsidR="00B24152">
                <w:rPr>
                  <w:sz w:val="20"/>
                  <w:szCs w:val="20"/>
                </w:rPr>
                <w:t>i</w:t>
              </w:r>
            </w:ins>
            <w:r w:rsidRPr="00C30674">
              <w:rPr>
                <w:sz w:val="20"/>
              </w:rPr>
              <w:t xml:space="preserve"> vůči nedostatečnému a pro-cyklickému způsobu financování z národních zdrojů a evropských zdrojů s tzv. národní obálkou</w:t>
            </w:r>
          </w:p>
          <w:bookmarkEnd w:id="5"/>
          <w:bookmarkEnd w:id="6"/>
          <w:p w14:paraId="6A0A3734" w14:textId="77777777" w:rsidR="00BD31FF" w:rsidRPr="00D025BB" w:rsidRDefault="00BD31FF" w:rsidP="00BD31FF">
            <w:pPr>
              <w:pStyle w:val="Odstavecseseznamem"/>
              <w:numPr>
                <w:ilvl w:val="0"/>
                <w:numId w:val="25"/>
              </w:numPr>
              <w:spacing w:before="120" w:after="120"/>
              <w:ind w:left="357"/>
              <w:contextualSpacing w:val="0"/>
              <w:jc w:val="both"/>
              <w:rPr>
                <w:del w:id="9" w:author="Bubenková Monika" w:date="2023-06-07T07:34:00Z"/>
              </w:rPr>
            </w:pPr>
            <w:del w:id="10" w:author="Bubenková Monika" w:date="2023-06-07T07:34:00Z">
              <w:r w:rsidRPr="00D025BB">
                <w:delText>Podpořit konsolidaci a profilaci center grantové podpory výzkumu, vývoje a inovací ve výzkumných organizacích a posílit jejich mezi-institucionální spolupráci a integraci</w:delText>
              </w:r>
            </w:del>
          </w:p>
          <w:p w14:paraId="19EDFE47" w14:textId="212C151C" w:rsidR="40A17162" w:rsidRPr="00C30674" w:rsidRDefault="40A17162" w:rsidP="005445B7">
            <w:pPr>
              <w:spacing w:before="120" w:after="120"/>
              <w:jc w:val="both"/>
              <w:rPr>
                <w:sz w:val="20"/>
              </w:rPr>
            </w:pPr>
            <w:r w:rsidRPr="00C30674">
              <w:rPr>
                <w:b/>
                <w:sz w:val="20"/>
              </w:rPr>
              <w:t>Odhadované náklady:</w:t>
            </w:r>
          </w:p>
          <w:p w14:paraId="5A40ADD4" w14:textId="20021A94" w:rsidR="000D0F87" w:rsidRPr="00C30674" w:rsidRDefault="000D0F87" w:rsidP="005445B7">
            <w:pPr>
              <w:spacing w:before="120" w:after="120"/>
              <w:jc w:val="both"/>
              <w:rPr>
                <w:sz w:val="20"/>
              </w:rPr>
            </w:pPr>
            <w:r w:rsidRPr="00C30674">
              <w:rPr>
                <w:sz w:val="20"/>
                <w:lang w:val="cs"/>
              </w:rPr>
              <w:t xml:space="preserve">Pro účely implementace reformních </w:t>
            </w:r>
            <w:r w:rsidR="005559AD" w:rsidRPr="00C30674">
              <w:rPr>
                <w:sz w:val="20"/>
                <w:lang w:val="cs"/>
              </w:rPr>
              <w:t xml:space="preserve">a investičních </w:t>
            </w:r>
            <w:r w:rsidRPr="00C30674">
              <w:rPr>
                <w:sz w:val="20"/>
                <w:lang w:val="cs"/>
              </w:rPr>
              <w:t xml:space="preserve">opatření nejsou žádány žádné </w:t>
            </w:r>
            <w:r w:rsidR="00D07515" w:rsidRPr="00C30674">
              <w:rPr>
                <w:sz w:val="20"/>
                <w:lang w:val="cs"/>
              </w:rPr>
              <w:t>prostředky</w:t>
            </w:r>
            <w:r w:rsidRPr="00C30674">
              <w:rPr>
                <w:sz w:val="20"/>
                <w:lang w:val="cs"/>
              </w:rPr>
              <w:t xml:space="preserve"> RRF.</w:t>
            </w:r>
          </w:p>
        </w:tc>
      </w:tr>
    </w:tbl>
    <w:p w14:paraId="490E72E9" w14:textId="792782DF" w:rsidR="00056F84" w:rsidRPr="00C30674" w:rsidRDefault="00086CA1" w:rsidP="005445B7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sz w:val="20"/>
        </w:rPr>
      </w:pPr>
      <w:r w:rsidRPr="00C30674">
        <w:rPr>
          <w:b/>
          <w:sz w:val="20"/>
        </w:rPr>
        <w:t>Detail komponenty</w:t>
      </w:r>
    </w:p>
    <w:p w14:paraId="747AE37E" w14:textId="191DAC01" w:rsidR="000D0F87" w:rsidRPr="00C30674" w:rsidRDefault="000D0F87" w:rsidP="005445B7">
      <w:pPr>
        <w:spacing w:before="120" w:after="120" w:line="240" w:lineRule="auto"/>
        <w:jc w:val="both"/>
        <w:rPr>
          <w:sz w:val="20"/>
        </w:rPr>
      </w:pPr>
      <w:r w:rsidRPr="00C30674">
        <w:rPr>
          <w:b/>
          <w:sz w:val="20"/>
          <w:lang w:val="cs"/>
        </w:rPr>
        <w:t xml:space="preserve">Přestože je ČR </w:t>
      </w:r>
      <w:r w:rsidR="00216641" w:rsidRPr="00C30674">
        <w:rPr>
          <w:b/>
          <w:sz w:val="20"/>
          <w:lang w:val="cs"/>
        </w:rPr>
        <w:t>státem</w:t>
      </w:r>
      <w:r w:rsidRPr="00C30674">
        <w:rPr>
          <w:b/>
          <w:sz w:val="20"/>
          <w:lang w:val="cs"/>
        </w:rPr>
        <w:t xml:space="preserve"> s nejvyšším podílem průmyslové produkce na HDP v rámci EU, její inovační potenciál, přidaná hodnota a role v hodnotových řetězcích tomu stále ještě neodpovídají</w:t>
      </w:r>
      <w:r w:rsidRPr="00C30674">
        <w:rPr>
          <w:sz w:val="20"/>
          <w:lang w:val="cs"/>
        </w:rPr>
        <w:t>, resp. ČR tento potenciál prozatím plnohodnotně nevyužívá.</w:t>
      </w:r>
    </w:p>
    <w:p w14:paraId="29765994" w14:textId="62DBC765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b/>
          <w:sz w:val="20"/>
          <w:lang w:val="cs"/>
        </w:rPr>
        <w:t xml:space="preserve">Sektorová oblast výzkumu, vývoje a inovací (dále jen „VaVaI“) </w:t>
      </w:r>
      <w:r w:rsidR="00216641" w:rsidRPr="00C30674">
        <w:rPr>
          <w:b/>
          <w:sz w:val="20"/>
          <w:lang w:val="cs"/>
        </w:rPr>
        <w:t xml:space="preserve">stále </w:t>
      </w:r>
      <w:r w:rsidRPr="00C30674">
        <w:rPr>
          <w:b/>
          <w:sz w:val="20"/>
          <w:lang w:val="cs"/>
        </w:rPr>
        <w:t>vykazuje relativně vysokou závislost na národním financování</w:t>
      </w:r>
      <w:r w:rsidR="00216641" w:rsidRPr="00C30674">
        <w:rPr>
          <w:b/>
          <w:sz w:val="20"/>
          <w:lang w:val="cs"/>
        </w:rPr>
        <w:t xml:space="preserve"> a na</w:t>
      </w:r>
      <w:r w:rsidRPr="00C30674">
        <w:rPr>
          <w:b/>
          <w:sz w:val="20"/>
          <w:lang w:val="cs"/>
        </w:rPr>
        <w:t xml:space="preserve"> zdrojích EU s „národní obálkou“</w:t>
      </w:r>
      <w:r w:rsidRPr="00C30674">
        <w:rPr>
          <w:sz w:val="20"/>
          <w:lang w:val="cs"/>
        </w:rPr>
        <w:t xml:space="preserve"> (tj. na fondech politiky soudržnosti EU) a velmi málo využívá programy postavené na financování ze zahraničních zdrojů s mezinárodní konkurencí (tj. zejména rámcové programy EU pro výzkum a inovace). Tato závislost </w:t>
      </w:r>
      <w:r w:rsidR="00216641" w:rsidRPr="00C30674">
        <w:rPr>
          <w:sz w:val="20"/>
          <w:lang w:val="cs"/>
        </w:rPr>
        <w:t>a</w:t>
      </w:r>
      <w:r w:rsidRPr="00C30674">
        <w:rPr>
          <w:sz w:val="20"/>
          <w:lang w:val="cs"/>
        </w:rPr>
        <w:t xml:space="preserve"> pro-cyklický způsob financování VaVaI v ČR představují významné riziko, protože jakákoliv diskontinuita má v oblasti VaVaI zpravidla zásadní a potažmo i dlouhotrvající důsledky.</w:t>
      </w:r>
    </w:p>
    <w:p w14:paraId="3C573F88" w14:textId="24F4BFBA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sz w:val="20"/>
          <w:lang w:val="cs"/>
        </w:rPr>
        <w:t xml:space="preserve">Co </w:t>
      </w:r>
      <w:r w:rsidR="00216641" w:rsidRPr="00C30674">
        <w:rPr>
          <w:sz w:val="20"/>
          <w:lang w:val="cs"/>
        </w:rPr>
        <w:t>se týče</w:t>
      </w:r>
      <w:r w:rsidRPr="00C30674">
        <w:rPr>
          <w:sz w:val="20"/>
          <w:lang w:val="cs"/>
        </w:rPr>
        <w:t xml:space="preserve"> podílu finančních příspěvků z rámcového programu EU pro výzkum a inovace Horizontu 2020 (2014–2020) na výdajích státního rozpočtu ČR na VaVaI (GBARD), ČR patří mezi 5 zemí s nejnižším podílem s tím, že </w:t>
      </w:r>
      <w:del w:id="11" w:author="Bubenková Monika" w:date="2023-06-07T07:34:00Z">
        <w:r w:rsidRPr="00D025BB">
          <w:rPr>
            <w:lang w:val="cs"/>
          </w:rPr>
          <w:delText>ten</w:delText>
        </w:r>
      </w:del>
      <w:ins w:id="12" w:author="Bubenková Monika" w:date="2023-06-07T07:34:00Z">
        <w:r w:rsidRPr="000D0F87">
          <w:rPr>
            <w:sz w:val="20"/>
            <w:szCs w:val="20"/>
            <w:lang w:val="cs"/>
          </w:rPr>
          <w:t>ten</w:t>
        </w:r>
        <w:r w:rsidR="00EA5809">
          <w:rPr>
            <w:sz w:val="20"/>
            <w:szCs w:val="20"/>
            <w:lang w:val="cs"/>
          </w:rPr>
          <w:t>to</w:t>
        </w:r>
      </w:ins>
      <w:r w:rsidRPr="00C30674">
        <w:rPr>
          <w:sz w:val="20"/>
          <w:lang w:val="cs"/>
        </w:rPr>
        <w:t xml:space="preserve"> nedosahuje ani 1/4 podílu 3 vůbec nejúspěšnějších zemí. </w:t>
      </w:r>
      <w:r w:rsidRPr="00C30674">
        <w:rPr>
          <w:b/>
          <w:sz w:val="20"/>
          <w:lang w:val="cs"/>
        </w:rPr>
        <w:t>Všeobecně nízká míra zapojení ČR do rámcových programů EU pro výzkum a</w:t>
      </w:r>
      <w:r w:rsidR="005445B7" w:rsidRPr="00C30674">
        <w:rPr>
          <w:b/>
          <w:sz w:val="20"/>
          <w:lang w:val="cs"/>
        </w:rPr>
        <w:t> </w:t>
      </w:r>
      <w:r w:rsidRPr="00C30674">
        <w:rPr>
          <w:b/>
          <w:sz w:val="20"/>
          <w:lang w:val="cs"/>
        </w:rPr>
        <w:t xml:space="preserve">inovace </w:t>
      </w:r>
      <w:r w:rsidR="00216641" w:rsidRPr="00C30674">
        <w:rPr>
          <w:b/>
          <w:sz w:val="20"/>
          <w:lang w:val="cs"/>
        </w:rPr>
        <w:t>přitom</w:t>
      </w:r>
      <w:r w:rsidRPr="00C30674">
        <w:rPr>
          <w:b/>
          <w:sz w:val="20"/>
          <w:lang w:val="cs"/>
        </w:rPr>
        <w:t xml:space="preserve"> odráží </w:t>
      </w:r>
      <w:r w:rsidR="00216641" w:rsidRPr="00C30674">
        <w:rPr>
          <w:b/>
          <w:sz w:val="20"/>
          <w:lang w:val="cs"/>
        </w:rPr>
        <w:t xml:space="preserve">i </w:t>
      </w:r>
      <w:r w:rsidRPr="00C30674">
        <w:rPr>
          <w:b/>
          <w:sz w:val="20"/>
          <w:lang w:val="cs"/>
        </w:rPr>
        <w:t>všeobecně nízkou míru excelence VaVaI v ČR</w:t>
      </w:r>
      <w:r w:rsidRPr="00C30674">
        <w:rPr>
          <w:sz w:val="20"/>
          <w:lang w:val="cs"/>
        </w:rPr>
        <w:t xml:space="preserve">, ať je dané měřeno podílem vědeckých publikací mezi 10 % nejcitovanějších publikací </w:t>
      </w:r>
      <w:r w:rsidR="00216641" w:rsidRPr="00C30674">
        <w:rPr>
          <w:sz w:val="20"/>
          <w:lang w:val="cs"/>
        </w:rPr>
        <w:t>a</w:t>
      </w:r>
      <w:r w:rsidRPr="00C30674">
        <w:rPr>
          <w:sz w:val="20"/>
          <w:lang w:val="cs"/>
        </w:rPr>
        <w:t>nebo nízkým podílem patentových žádostí.</w:t>
      </w:r>
    </w:p>
    <w:p w14:paraId="7A2D2A28" w14:textId="10661034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b/>
          <w:sz w:val="20"/>
          <w:lang w:val="cs"/>
        </w:rPr>
        <w:lastRenderedPageBreak/>
        <w:t>Zranitelnost ekosystému VaVaI ČR je dále prohloubena také chybějící perspektivou financování VaVaI v post-kohezním období</w:t>
      </w:r>
      <w:r w:rsidRPr="00C30674">
        <w:rPr>
          <w:sz w:val="20"/>
          <w:lang w:val="cs"/>
        </w:rPr>
        <w:t xml:space="preserve"> (tj. v období, kdy </w:t>
      </w:r>
      <w:r w:rsidR="00216641" w:rsidRPr="00C30674">
        <w:rPr>
          <w:sz w:val="20"/>
          <w:lang w:val="cs"/>
        </w:rPr>
        <w:t xml:space="preserve">již </w:t>
      </w:r>
      <w:r w:rsidRPr="00C30674">
        <w:rPr>
          <w:sz w:val="20"/>
          <w:lang w:val="cs"/>
        </w:rPr>
        <w:t xml:space="preserve">významně </w:t>
      </w:r>
      <w:r w:rsidR="00216641" w:rsidRPr="00C30674">
        <w:rPr>
          <w:sz w:val="20"/>
          <w:lang w:val="cs"/>
        </w:rPr>
        <w:t>po</w:t>
      </w:r>
      <w:r w:rsidRPr="00C30674">
        <w:rPr>
          <w:sz w:val="20"/>
          <w:lang w:val="cs"/>
        </w:rPr>
        <w:t xml:space="preserve">klesne míra čerpání prostředků EU ze strany ČR prostřednictvím fondů politiky soudržnosti EU), </w:t>
      </w:r>
      <w:r w:rsidR="00216641" w:rsidRPr="00C30674">
        <w:rPr>
          <w:sz w:val="20"/>
          <w:lang w:val="cs"/>
        </w:rPr>
        <w:t>protože</w:t>
      </w:r>
      <w:r w:rsidRPr="00C30674">
        <w:rPr>
          <w:sz w:val="20"/>
          <w:lang w:val="cs"/>
        </w:rPr>
        <w:t xml:space="preserve"> oba dva klíčové operační programy (tj. Operační program Jan Amos Komenský</w:t>
      </w:r>
      <w:r w:rsidR="00216641" w:rsidRPr="00C30674">
        <w:rPr>
          <w:sz w:val="20"/>
          <w:lang w:val="cs"/>
        </w:rPr>
        <w:t>, resp.</w:t>
      </w:r>
      <w:r w:rsidRPr="00C30674">
        <w:rPr>
          <w:sz w:val="20"/>
          <w:lang w:val="cs"/>
        </w:rPr>
        <w:t xml:space="preserve"> Operační program Technologie a aplikace pro konkurenceschopnost) hrají v řadě oblastí podpory VaVaI v ČR zcela zásadní a dosud nenahraditelnou roli a jejich plné nahrazení z národních zdrojů ČR se v nejbližší budoucnosti jeví jako </w:t>
      </w:r>
      <w:r w:rsidR="00216641" w:rsidRPr="00C30674">
        <w:rPr>
          <w:sz w:val="20"/>
          <w:lang w:val="cs"/>
        </w:rPr>
        <w:t xml:space="preserve">vysoce </w:t>
      </w:r>
      <w:r w:rsidRPr="00C30674">
        <w:rPr>
          <w:sz w:val="20"/>
          <w:lang w:val="cs"/>
        </w:rPr>
        <w:t>nereálné.</w:t>
      </w:r>
    </w:p>
    <w:p w14:paraId="31B733FF" w14:textId="18C5B063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b/>
          <w:sz w:val="20"/>
          <w:lang w:val="cs"/>
        </w:rPr>
        <w:t xml:space="preserve">Jakkoliv nelze předpokládat, že vyšší míra zapojení </w:t>
      </w:r>
      <w:r w:rsidR="00216641" w:rsidRPr="00C30674">
        <w:rPr>
          <w:b/>
          <w:sz w:val="20"/>
          <w:lang w:val="cs"/>
        </w:rPr>
        <w:t xml:space="preserve">ČR </w:t>
      </w:r>
      <w:r w:rsidRPr="00C30674">
        <w:rPr>
          <w:b/>
          <w:sz w:val="20"/>
          <w:lang w:val="cs"/>
        </w:rPr>
        <w:t xml:space="preserve">do evropských kompetitivních nástrojů financování VaVaI (tj. zejména rámcových programů EU pro výzkum a inovace) finanční prostředky aktuálně čerpané </w:t>
      </w:r>
      <w:r w:rsidR="00216641" w:rsidRPr="00C30674">
        <w:rPr>
          <w:b/>
          <w:sz w:val="20"/>
          <w:lang w:val="cs"/>
        </w:rPr>
        <w:t>v rámci</w:t>
      </w:r>
      <w:r w:rsidRPr="00C30674">
        <w:rPr>
          <w:b/>
          <w:sz w:val="20"/>
          <w:lang w:val="cs"/>
        </w:rPr>
        <w:t xml:space="preserve"> fondů politiky soudržnosti EU plnohodnotně nahradí, ČR musí nastoupit trajektorii k mnohem intenzivnějšímu zapojení do těchto nástrojů financování</w:t>
      </w:r>
      <w:r w:rsidR="00216641" w:rsidRPr="00C30674">
        <w:rPr>
          <w:b/>
          <w:sz w:val="20"/>
          <w:lang w:val="cs"/>
        </w:rPr>
        <w:t xml:space="preserve"> VaVaI</w:t>
      </w:r>
      <w:r w:rsidRPr="00C30674">
        <w:rPr>
          <w:b/>
          <w:sz w:val="20"/>
          <w:lang w:val="cs"/>
        </w:rPr>
        <w:t>, když úspěšnost v nich přináší dalekosáhlé multiplikační efekty determinující kvalitu, resp. konkurenceschopnost ekosystému VaVaI v ČR a přínosy a dopady vynaložených investic na ekonomiku a společnost</w:t>
      </w:r>
      <w:r w:rsidRPr="00C30674">
        <w:rPr>
          <w:sz w:val="20"/>
          <w:lang w:val="cs"/>
        </w:rPr>
        <w:t xml:space="preserve">. </w:t>
      </w:r>
      <w:r w:rsidR="00216641" w:rsidRPr="00C30674">
        <w:rPr>
          <w:sz w:val="20"/>
          <w:lang w:val="cs"/>
        </w:rPr>
        <w:t>B</w:t>
      </w:r>
      <w:r w:rsidRPr="00C30674">
        <w:rPr>
          <w:sz w:val="20"/>
          <w:lang w:val="cs"/>
        </w:rPr>
        <w:t>ez dosažení vyšší míry a intenzity zapojení ČR do přímo řízených programů EU, popř. i</w:t>
      </w:r>
      <w:ins w:id="13" w:author="Bubenková Monika" w:date="2023-06-07T07:34:00Z">
        <w:r w:rsidRPr="000D0F87">
          <w:rPr>
            <w:sz w:val="20"/>
            <w:szCs w:val="20"/>
            <w:lang w:val="cs"/>
          </w:rPr>
          <w:t xml:space="preserve"> </w:t>
        </w:r>
        <w:r w:rsidR="00EA5809">
          <w:rPr>
            <w:sz w:val="20"/>
            <w:szCs w:val="20"/>
            <w:lang w:val="cs"/>
          </w:rPr>
          <w:t>do</w:t>
        </w:r>
      </w:ins>
      <w:r w:rsidR="00EA5809" w:rsidRPr="00C30674">
        <w:rPr>
          <w:sz w:val="20"/>
          <w:lang w:val="cs"/>
        </w:rPr>
        <w:t xml:space="preserve"> </w:t>
      </w:r>
      <w:r w:rsidRPr="00C30674">
        <w:rPr>
          <w:sz w:val="20"/>
          <w:lang w:val="cs"/>
        </w:rPr>
        <w:t>dalších mezinárodních nástrojů financování VaVaI, hrozí při skokovém útlumu disponibility zdrojů politiky soudržnosti EU podstatný propad financování VaVaI</w:t>
      </w:r>
      <w:r w:rsidRPr="00C30674">
        <w:rPr>
          <w:b/>
          <w:sz w:val="20"/>
          <w:lang w:val="cs"/>
        </w:rPr>
        <w:t xml:space="preserve"> </w:t>
      </w:r>
      <w:r w:rsidRPr="00C30674">
        <w:rPr>
          <w:sz w:val="20"/>
          <w:lang w:val="cs"/>
        </w:rPr>
        <w:t xml:space="preserve">v ČR a v důsledku toho </w:t>
      </w:r>
      <w:r w:rsidR="00216641" w:rsidRPr="00C30674">
        <w:rPr>
          <w:sz w:val="20"/>
          <w:lang w:val="cs"/>
        </w:rPr>
        <w:t>rovněž</w:t>
      </w:r>
      <w:r w:rsidRPr="00C30674">
        <w:rPr>
          <w:sz w:val="20"/>
          <w:lang w:val="cs"/>
        </w:rPr>
        <w:t xml:space="preserve"> nenávratné znehodnocení nemalých investičních prostředků, které do oblasti VaVaI v ČR v posledním více jak desetiletí směřovaly.</w:t>
      </w:r>
    </w:p>
    <w:p w14:paraId="5C529407" w14:textId="1546A10E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sz w:val="20"/>
          <w:lang w:val="cs"/>
        </w:rPr>
        <w:t xml:space="preserve">V tomto ohledu je nicméně nezbytné reflektovat </w:t>
      </w:r>
      <w:r w:rsidR="00BB13F9" w:rsidRPr="00C30674">
        <w:rPr>
          <w:sz w:val="20"/>
          <w:lang w:val="cs"/>
        </w:rPr>
        <w:t>tak</w:t>
      </w:r>
      <w:r w:rsidR="00216641" w:rsidRPr="00C30674">
        <w:rPr>
          <w:sz w:val="20"/>
          <w:lang w:val="cs"/>
        </w:rPr>
        <w:t>t</w:t>
      </w:r>
      <w:r w:rsidR="00BB13F9" w:rsidRPr="00C30674">
        <w:rPr>
          <w:sz w:val="20"/>
          <w:lang w:val="cs"/>
        </w:rPr>
        <w:t>é</w:t>
      </w:r>
      <w:r w:rsidR="00216641" w:rsidRPr="00C30674">
        <w:rPr>
          <w:sz w:val="20"/>
          <w:lang w:val="cs"/>
        </w:rPr>
        <w:t>ž</w:t>
      </w:r>
      <w:r w:rsidRPr="00C30674">
        <w:rPr>
          <w:sz w:val="20"/>
          <w:lang w:val="cs"/>
        </w:rPr>
        <w:t xml:space="preserve"> skutečnost, že ani evropské přímo řízené programy, vzhledem ke všeobecně vysoké konkurenci a nízké míře úspěšnosti (tzv. success rate), nebudou nikdy tvořit zásadní podíl </w:t>
      </w:r>
      <w:r w:rsidR="00216641" w:rsidRPr="00C30674">
        <w:rPr>
          <w:sz w:val="20"/>
          <w:lang w:val="cs"/>
        </w:rPr>
        <w:t xml:space="preserve">na </w:t>
      </w:r>
      <w:r w:rsidRPr="00C30674">
        <w:rPr>
          <w:sz w:val="20"/>
          <w:lang w:val="cs"/>
        </w:rPr>
        <w:t xml:space="preserve">objemu zdrojů na financování VaVaI v rámci národního ekosystému VaVaI jakéhokoliv členského státu EU. Údaje za rok 2021 dokládají, že ČR vynakládá na VaVaI prozatím pouze 2 % HDP (veřejné a soukromé zdroje dohromady). </w:t>
      </w:r>
      <w:r w:rsidRPr="00C30674">
        <w:rPr>
          <w:b/>
          <w:sz w:val="20"/>
          <w:lang w:val="cs"/>
        </w:rPr>
        <w:t xml:space="preserve">Existuje tak </w:t>
      </w:r>
      <w:r w:rsidR="00216641" w:rsidRPr="00C30674">
        <w:rPr>
          <w:b/>
          <w:sz w:val="20"/>
          <w:lang w:val="cs"/>
        </w:rPr>
        <w:t xml:space="preserve">rovněž </w:t>
      </w:r>
      <w:r w:rsidRPr="00C30674">
        <w:rPr>
          <w:b/>
          <w:sz w:val="20"/>
          <w:lang w:val="cs"/>
        </w:rPr>
        <w:t>vysoký potenciál ke zvýšení národního financování VaVaI v</w:t>
      </w:r>
      <w:r w:rsidR="00216641" w:rsidRPr="00C30674">
        <w:rPr>
          <w:b/>
          <w:sz w:val="20"/>
          <w:lang w:val="cs"/>
        </w:rPr>
        <w:t> </w:t>
      </w:r>
      <w:r w:rsidRPr="00C30674">
        <w:rPr>
          <w:b/>
          <w:sz w:val="20"/>
          <w:lang w:val="cs"/>
        </w:rPr>
        <w:t>ČR</w:t>
      </w:r>
      <w:r w:rsidR="00216641" w:rsidRPr="00C30674">
        <w:rPr>
          <w:b/>
          <w:sz w:val="20"/>
          <w:lang w:val="cs"/>
        </w:rPr>
        <w:t>, a to</w:t>
      </w:r>
      <w:r w:rsidRPr="00C30674">
        <w:rPr>
          <w:b/>
          <w:sz w:val="20"/>
          <w:lang w:val="cs"/>
        </w:rPr>
        <w:t xml:space="preserve"> v souladu se souhrnným cílem EU spočívajícím v</w:t>
      </w:r>
      <w:r w:rsidR="00216641" w:rsidRPr="00C30674">
        <w:rPr>
          <w:b/>
          <w:sz w:val="20"/>
          <w:lang w:val="cs"/>
        </w:rPr>
        <w:t> </w:t>
      </w:r>
      <w:r w:rsidRPr="00C30674">
        <w:rPr>
          <w:b/>
          <w:sz w:val="20"/>
          <w:lang w:val="cs"/>
        </w:rPr>
        <w:t>dosažení úrovně výdajů na VaVaI alespoň ve výši 3 % HDP do roku 2030, přičemž 2/3 z nich by měly tvořit investice soukromého sektoru</w:t>
      </w:r>
      <w:r w:rsidRPr="00C30674">
        <w:rPr>
          <w:sz w:val="20"/>
          <w:lang w:val="cs"/>
        </w:rPr>
        <w:t>.</w:t>
      </w:r>
    </w:p>
    <w:p w14:paraId="6705BAF0" w14:textId="6226C760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b/>
          <w:sz w:val="20"/>
          <w:lang w:val="cs"/>
        </w:rPr>
        <w:t xml:space="preserve">Jednou z překážek vyššího stupně internacionalizace ekosystému VaVaI ČR je </w:t>
      </w:r>
      <w:r w:rsidR="00BB13F9" w:rsidRPr="00C30674">
        <w:rPr>
          <w:b/>
          <w:sz w:val="20"/>
          <w:lang w:val="cs"/>
        </w:rPr>
        <w:t>i</w:t>
      </w:r>
      <w:r w:rsidRPr="00C30674">
        <w:rPr>
          <w:b/>
          <w:sz w:val="20"/>
          <w:lang w:val="cs"/>
        </w:rPr>
        <w:t xml:space="preserve"> vysoká míra roztříštěnosti metodického prostředí </w:t>
      </w:r>
      <w:r w:rsidR="008533E1" w:rsidRPr="00C30674">
        <w:rPr>
          <w:b/>
          <w:sz w:val="20"/>
          <w:lang w:val="cs"/>
        </w:rPr>
        <w:t xml:space="preserve">pro </w:t>
      </w:r>
      <w:r w:rsidRPr="00C30674">
        <w:rPr>
          <w:b/>
          <w:sz w:val="20"/>
          <w:lang w:val="cs"/>
        </w:rPr>
        <w:t>poskytování podpory na VaVaI z veřejných prostředků, resp. s tímto související nadměrná administrativní zátěž</w:t>
      </w:r>
      <w:r w:rsidRPr="00C30674">
        <w:rPr>
          <w:sz w:val="20"/>
          <w:lang w:val="cs"/>
        </w:rPr>
        <w:t>. V případě mezinárodně konkurenceschopného VaVaI jsou náklady spojené s jejich nadměrnou administrativou neadekvátní eventuálním přínosům a neschopnost (přes opakované snahy) je adekvátně vyřešit je reflexí nedostatečného pochopení důležitosti excelentního ekosystému VaVaI pro rozvoj základů znalostní ekonomiky a společnosti, i principů jejich fungování. Je proto třeba vnímat, že dosavadní praxe má negativní dopad na atraktivitu VaVaI v</w:t>
      </w:r>
      <w:r w:rsidR="008533E1" w:rsidRPr="00C30674">
        <w:rPr>
          <w:sz w:val="20"/>
          <w:lang w:val="cs"/>
        </w:rPr>
        <w:t> </w:t>
      </w:r>
      <w:r w:rsidRPr="00C30674">
        <w:rPr>
          <w:sz w:val="20"/>
          <w:lang w:val="cs"/>
        </w:rPr>
        <w:t>ČR</w:t>
      </w:r>
      <w:r w:rsidR="008533E1" w:rsidRPr="00C30674">
        <w:rPr>
          <w:sz w:val="20"/>
          <w:lang w:val="cs"/>
        </w:rPr>
        <w:t>,</w:t>
      </w:r>
      <w:r w:rsidRPr="00C30674">
        <w:rPr>
          <w:sz w:val="20"/>
          <w:lang w:val="cs"/>
        </w:rPr>
        <w:t xml:space="preserve"> a i efektivitu výzkumného a inovačního prostředí </w:t>
      </w:r>
      <w:r w:rsidR="008533E1" w:rsidRPr="00C30674">
        <w:rPr>
          <w:sz w:val="20"/>
          <w:lang w:val="cs"/>
        </w:rPr>
        <w:t xml:space="preserve">v </w:t>
      </w:r>
      <w:r w:rsidRPr="00C30674">
        <w:rPr>
          <w:sz w:val="20"/>
          <w:lang w:val="cs"/>
        </w:rPr>
        <w:t xml:space="preserve">ČR. Sektorová doména VaVaI patří přitom mezi vůbec nejvíce kompetitivní oblasti. Setrvalá neschopnost efektivního vyřešení nadměrné administrativní zátěže výzkumných pracovníků je </w:t>
      </w:r>
      <w:r w:rsidR="008533E1" w:rsidRPr="00C30674">
        <w:rPr>
          <w:sz w:val="20"/>
          <w:lang w:val="cs"/>
        </w:rPr>
        <w:t>taktéž</w:t>
      </w:r>
      <w:r w:rsidRPr="00C30674">
        <w:rPr>
          <w:sz w:val="20"/>
          <w:lang w:val="cs"/>
        </w:rPr>
        <w:t xml:space="preserve"> v příkrém rozporu s rozsáhlými investicemi do výzkumné infrastruktury a ohrožuje její provoz</w:t>
      </w:r>
      <w:r w:rsidR="008533E1" w:rsidRPr="00C30674">
        <w:rPr>
          <w:sz w:val="20"/>
          <w:lang w:val="cs"/>
        </w:rPr>
        <w:t>, jakož</w:t>
      </w:r>
      <w:r w:rsidR="00D3205B" w:rsidRPr="00C30674">
        <w:rPr>
          <w:sz w:val="20"/>
          <w:lang w:val="cs"/>
        </w:rPr>
        <w:t xml:space="preserve"> </w:t>
      </w:r>
      <w:r w:rsidRPr="00C30674">
        <w:rPr>
          <w:sz w:val="20"/>
          <w:lang w:val="cs"/>
        </w:rPr>
        <w:t>i další investiční rozvoj.</w:t>
      </w:r>
    </w:p>
    <w:p w14:paraId="5C6C0362" w14:textId="77777777" w:rsidR="000D0F87" w:rsidRPr="00D025BB" w:rsidRDefault="000D0F87" w:rsidP="005445B7">
      <w:pPr>
        <w:spacing w:before="120" w:after="120" w:line="240" w:lineRule="auto"/>
        <w:jc w:val="both"/>
        <w:rPr>
          <w:del w:id="14" w:author="Bubenková Monika" w:date="2023-06-07T07:34:00Z"/>
          <w:b/>
          <w:bCs/>
          <w:lang w:val="cs"/>
        </w:rPr>
      </w:pPr>
      <w:del w:id="15" w:author="Bubenková Monika" w:date="2023-06-07T07:34:00Z">
        <w:r w:rsidRPr="00D025BB">
          <w:rPr>
            <w:b/>
            <w:bCs/>
            <w:lang w:val="cs"/>
          </w:rPr>
          <w:delText xml:space="preserve">Rovněž dosavadní míra konsolidace, resp. specializace a kvalitativní úroveň center grantové podpory </w:delText>
        </w:r>
        <w:r w:rsidR="008533E1" w:rsidRPr="00D025BB">
          <w:rPr>
            <w:b/>
            <w:bCs/>
            <w:lang w:val="cs"/>
          </w:rPr>
          <w:delText xml:space="preserve">ve </w:delText>
        </w:r>
        <w:r w:rsidRPr="00D025BB">
          <w:rPr>
            <w:b/>
            <w:bCs/>
            <w:lang w:val="cs"/>
          </w:rPr>
          <w:delText>výzkumných organizací</w:delText>
        </w:r>
        <w:r w:rsidR="008533E1" w:rsidRPr="00D025BB">
          <w:rPr>
            <w:b/>
            <w:bCs/>
            <w:lang w:val="cs"/>
          </w:rPr>
          <w:delText>ch</w:delText>
        </w:r>
        <w:r w:rsidRPr="00D025BB">
          <w:rPr>
            <w:b/>
            <w:bCs/>
            <w:lang w:val="cs"/>
          </w:rPr>
          <w:delText xml:space="preserve"> plně nereflektuje inovační potenciál ČR.</w:delText>
        </w:r>
      </w:del>
    </w:p>
    <w:p w14:paraId="23F917A8" w14:textId="73D67DB0" w:rsidR="000D0F87" w:rsidRPr="00C30674" w:rsidRDefault="000D0F87" w:rsidP="005445B7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b/>
          <w:sz w:val="20"/>
          <w:lang w:val="cs"/>
        </w:rPr>
        <w:t xml:space="preserve">V neposlední řadě je v rámci ekosystému VaVaI ČR třeba posílit </w:t>
      </w:r>
      <w:r w:rsidR="008533E1" w:rsidRPr="00C30674">
        <w:rPr>
          <w:b/>
          <w:sz w:val="20"/>
          <w:lang w:val="cs"/>
        </w:rPr>
        <w:t xml:space="preserve">i </w:t>
      </w:r>
      <w:r w:rsidRPr="00C30674">
        <w:rPr>
          <w:b/>
          <w:sz w:val="20"/>
          <w:lang w:val="cs"/>
        </w:rPr>
        <w:t>kapacity strategické inteligence ve vztahu k činnostem spočívajícím v přípravě, tvorbě, implementaci, monitoringu a evaluaci politiky VaVaI</w:t>
      </w:r>
      <w:r w:rsidRPr="00C30674">
        <w:rPr>
          <w:sz w:val="20"/>
          <w:lang w:val="cs"/>
        </w:rPr>
        <w:t>.</w:t>
      </w:r>
    </w:p>
    <w:p w14:paraId="565BCC07" w14:textId="6DF0ED0A" w:rsidR="00056F84" w:rsidRPr="00C30674" w:rsidRDefault="00086CA1" w:rsidP="005445B7">
      <w:pPr>
        <w:pStyle w:val="Nadpis2"/>
        <w:spacing w:before="120" w:after="120" w:line="240" w:lineRule="auto"/>
        <w:rPr>
          <w:sz w:val="20"/>
        </w:rPr>
      </w:pPr>
      <w:r w:rsidRPr="00C30674">
        <w:rPr>
          <w:sz w:val="20"/>
        </w:rPr>
        <w:t>2. Hlavní výzvy a</w:t>
      </w:r>
      <w:r w:rsidR="005D70BF" w:rsidRPr="00C30674">
        <w:rPr>
          <w:sz w:val="20"/>
        </w:rPr>
        <w:t> </w:t>
      </w:r>
      <w:r w:rsidRPr="00C30674">
        <w:rPr>
          <w:sz w:val="20"/>
        </w:rPr>
        <w:t>cíle</w:t>
      </w:r>
    </w:p>
    <w:p w14:paraId="20034D4C" w14:textId="0CBB1C90" w:rsidR="006F30BE" w:rsidRPr="00C30674" w:rsidRDefault="005445B7" w:rsidP="006F30BE">
      <w:pPr>
        <w:spacing w:before="120" w:after="120" w:line="240" w:lineRule="auto"/>
        <w:jc w:val="both"/>
        <w:rPr>
          <w:sz w:val="20"/>
          <w:lang w:val="cs"/>
        </w:rPr>
      </w:pPr>
      <w:r w:rsidRPr="00C30674">
        <w:rPr>
          <w:sz w:val="20"/>
          <w:lang w:val="cs"/>
        </w:rPr>
        <w:t xml:space="preserve">Výše uvedené aspekty byly ČR identifikovány jako stěžejní pro posílení excelence ve VaVaI. V případě jejich adekvátního adresování lze </w:t>
      </w:r>
      <w:r w:rsidR="006F30BE" w:rsidRPr="00C30674">
        <w:rPr>
          <w:sz w:val="20"/>
          <w:lang w:val="cs"/>
        </w:rPr>
        <w:t xml:space="preserve">tak </w:t>
      </w:r>
      <w:r w:rsidRPr="00C30674">
        <w:rPr>
          <w:sz w:val="20"/>
          <w:lang w:val="cs"/>
        </w:rPr>
        <w:t xml:space="preserve">důvodně očekávat zvýšenou míru internacionalizace prostředí VaVaI v ČR a mezinárodní spolupráce aktérů VaVaI, která se promítne mj. i do vyšší míry jejich zapojení do evropských kompetitivních nástrojů podpory VaVaI a posílení financování ekosystému VaVaI v ČR ze zahraničních zdrojů. Od vyšší míry excelence ve VaVaI lze </w:t>
      </w:r>
      <w:r w:rsidR="006F30BE" w:rsidRPr="00C30674">
        <w:rPr>
          <w:sz w:val="20"/>
          <w:lang w:val="cs"/>
        </w:rPr>
        <w:t>poté</w:t>
      </w:r>
      <w:r w:rsidRPr="00C30674">
        <w:rPr>
          <w:sz w:val="20"/>
          <w:lang w:val="cs"/>
        </w:rPr>
        <w:t xml:space="preserve"> důvodně očekávat rovněž implicitní zvýšení potenciálu pro zintenzivnění spolupráce veřejného výzkumného sektoru s aplikační sférou, co </w:t>
      </w:r>
      <w:r w:rsidR="006F30BE" w:rsidRPr="00C30674">
        <w:rPr>
          <w:sz w:val="20"/>
          <w:lang w:val="cs"/>
        </w:rPr>
        <w:t>se týče</w:t>
      </w:r>
      <w:r w:rsidRPr="00C30674">
        <w:rPr>
          <w:sz w:val="20"/>
          <w:lang w:val="cs"/>
        </w:rPr>
        <w:t xml:space="preserve"> valorizace znalostí. </w:t>
      </w:r>
      <w:r w:rsidR="00B45204" w:rsidRPr="00C30674">
        <w:rPr>
          <w:b/>
          <w:sz w:val="20"/>
          <w:lang w:val="cs"/>
        </w:rPr>
        <w:t>Reformní a investiční o</w:t>
      </w:r>
      <w:r w:rsidRPr="00C30674">
        <w:rPr>
          <w:b/>
          <w:sz w:val="20"/>
          <w:lang w:val="cs"/>
        </w:rPr>
        <w:t xml:space="preserve">patření </w:t>
      </w:r>
      <w:r w:rsidR="00B45204" w:rsidRPr="00C30674">
        <w:rPr>
          <w:b/>
          <w:sz w:val="20"/>
          <w:lang w:val="cs"/>
        </w:rPr>
        <w:t xml:space="preserve">níže </w:t>
      </w:r>
      <w:r w:rsidRPr="00C30674">
        <w:rPr>
          <w:b/>
          <w:sz w:val="20"/>
          <w:lang w:val="cs"/>
        </w:rPr>
        <w:t xml:space="preserve">přímo reagují na dlouhodobé slabé stránky ekosystému VaVaI </w:t>
      </w:r>
      <w:r w:rsidR="00B45204" w:rsidRPr="00C30674">
        <w:rPr>
          <w:b/>
          <w:sz w:val="20"/>
          <w:lang w:val="cs"/>
        </w:rPr>
        <w:t xml:space="preserve">v </w:t>
      </w:r>
      <w:r w:rsidRPr="00C30674">
        <w:rPr>
          <w:b/>
          <w:sz w:val="20"/>
          <w:lang w:val="cs"/>
        </w:rPr>
        <w:t>ČR</w:t>
      </w:r>
      <w:r w:rsidR="006F30BE" w:rsidRPr="00C30674">
        <w:rPr>
          <w:b/>
          <w:sz w:val="20"/>
          <w:lang w:val="cs"/>
        </w:rPr>
        <w:t xml:space="preserve">, </w:t>
      </w:r>
      <w:r w:rsidR="00B45204" w:rsidRPr="00C30674">
        <w:rPr>
          <w:b/>
          <w:sz w:val="20"/>
          <w:lang w:val="cs"/>
        </w:rPr>
        <w:t>které</w:t>
      </w:r>
      <w:r w:rsidRPr="00C30674">
        <w:rPr>
          <w:b/>
          <w:sz w:val="20"/>
          <w:lang w:val="cs"/>
        </w:rPr>
        <w:t xml:space="preserve"> </w:t>
      </w:r>
      <w:r w:rsidR="006F30BE" w:rsidRPr="00C30674">
        <w:rPr>
          <w:b/>
          <w:sz w:val="20"/>
          <w:lang w:val="cs"/>
        </w:rPr>
        <w:t xml:space="preserve">jsou </w:t>
      </w:r>
      <w:r w:rsidRPr="00C30674">
        <w:rPr>
          <w:b/>
          <w:sz w:val="20"/>
          <w:lang w:val="cs"/>
        </w:rPr>
        <w:t>identifikov</w:t>
      </w:r>
      <w:r w:rsidR="006F30BE" w:rsidRPr="00C30674">
        <w:rPr>
          <w:b/>
          <w:sz w:val="20"/>
          <w:lang w:val="cs"/>
        </w:rPr>
        <w:t xml:space="preserve">ány </w:t>
      </w:r>
      <w:r w:rsidR="00B45204" w:rsidRPr="00C30674">
        <w:rPr>
          <w:b/>
          <w:sz w:val="20"/>
          <w:lang w:val="cs"/>
        </w:rPr>
        <w:t xml:space="preserve">mj. </w:t>
      </w:r>
      <w:r w:rsidRPr="00C30674">
        <w:rPr>
          <w:b/>
          <w:sz w:val="20"/>
          <w:lang w:val="cs"/>
        </w:rPr>
        <w:t>v rámci tzv. Country Reportu</w:t>
      </w:r>
      <w:r w:rsidR="006F30BE" w:rsidRPr="00C30674">
        <w:rPr>
          <w:b/>
          <w:sz w:val="20"/>
          <w:lang w:val="cs"/>
        </w:rPr>
        <w:t>, a</w:t>
      </w:r>
      <w:r w:rsidRPr="00C30674">
        <w:rPr>
          <w:b/>
          <w:sz w:val="20"/>
          <w:lang w:val="cs"/>
        </w:rPr>
        <w:t xml:space="preserve"> reflektují </w:t>
      </w:r>
      <w:r w:rsidR="00B45204" w:rsidRPr="00C30674">
        <w:rPr>
          <w:b/>
          <w:sz w:val="20"/>
          <w:lang w:val="cs"/>
        </w:rPr>
        <w:t xml:space="preserve">je </w:t>
      </w:r>
      <w:r w:rsidRPr="00C30674">
        <w:rPr>
          <w:b/>
          <w:sz w:val="20"/>
          <w:lang w:val="cs"/>
        </w:rPr>
        <w:t xml:space="preserve">tzv. Country Specific Recommendations vůči ČR, </w:t>
      </w:r>
      <w:r w:rsidR="00B45204" w:rsidRPr="00C30674">
        <w:rPr>
          <w:b/>
          <w:sz w:val="20"/>
          <w:lang w:val="cs"/>
        </w:rPr>
        <w:t>jež</w:t>
      </w:r>
      <w:r w:rsidRPr="00C30674">
        <w:rPr>
          <w:b/>
          <w:sz w:val="20"/>
          <w:lang w:val="cs"/>
        </w:rPr>
        <w:t xml:space="preserve"> cílí na zvýšení excelence ve VaVaI a posílení předpokladů </w:t>
      </w:r>
      <w:r w:rsidR="00CD21FE" w:rsidRPr="00C30674">
        <w:rPr>
          <w:b/>
          <w:sz w:val="20"/>
          <w:lang w:val="cs"/>
        </w:rPr>
        <w:t>k</w:t>
      </w:r>
      <w:r w:rsidRPr="00C30674">
        <w:rPr>
          <w:b/>
          <w:sz w:val="20"/>
          <w:lang w:val="cs"/>
        </w:rPr>
        <w:t xml:space="preserve"> zintenzivnění mezisektorové spolupráce ve VaVaI a valorizace znalostí</w:t>
      </w:r>
      <w:r w:rsidRPr="00C30674">
        <w:rPr>
          <w:sz w:val="20"/>
          <w:lang w:val="cs"/>
        </w:rPr>
        <w:t>.</w:t>
      </w:r>
      <w:r w:rsidR="006F30BE" w:rsidRPr="00C30674">
        <w:rPr>
          <w:sz w:val="20"/>
          <w:lang w:val="cs"/>
        </w:rPr>
        <w:t xml:space="preserve"> </w:t>
      </w:r>
      <w:r w:rsidR="006F30BE" w:rsidRPr="00C30674">
        <w:rPr>
          <w:sz w:val="20"/>
        </w:rPr>
        <w:t xml:space="preserve">Posílení excelence </w:t>
      </w:r>
      <w:r w:rsidR="00B45204" w:rsidRPr="00C30674">
        <w:rPr>
          <w:sz w:val="20"/>
        </w:rPr>
        <w:t xml:space="preserve">ve </w:t>
      </w:r>
      <w:r w:rsidR="006F30BE" w:rsidRPr="00C30674">
        <w:rPr>
          <w:sz w:val="20"/>
        </w:rPr>
        <w:t>VaVaI, mezinárodní konkurenceschopnosti ekosystému VaVaI a socioekonomických přínosů a dopadů VaVaI přispěje k posílení pozice ČR v rámci evropských</w:t>
      </w:r>
      <w:r w:rsidR="00D3205B" w:rsidRPr="00C30674">
        <w:rPr>
          <w:sz w:val="20"/>
        </w:rPr>
        <w:t>, makro-regionálních</w:t>
      </w:r>
      <w:r w:rsidR="006F30BE" w:rsidRPr="00C30674">
        <w:rPr>
          <w:sz w:val="20"/>
        </w:rPr>
        <w:t xml:space="preserve"> a globálních hodnotových řetězců, včetně příspěvku ČR k rozvoji znalostní společnosti a ekonomiky v EU, její odolnosti, připravenosti reagovat na krizové situace a</w:t>
      </w:r>
      <w:r w:rsidR="00D3205B" w:rsidRPr="00C30674">
        <w:rPr>
          <w:sz w:val="20"/>
        </w:rPr>
        <w:t> </w:t>
      </w:r>
      <w:r w:rsidR="006F30BE" w:rsidRPr="00C30674">
        <w:rPr>
          <w:sz w:val="20"/>
        </w:rPr>
        <w:t>k její otevřené strategické autonomii, co se týče budování předpokladů pro generování stěžejních znalostí a rozvoj klíčových technologií v EU.</w:t>
      </w:r>
    </w:p>
    <w:p w14:paraId="202D9180" w14:textId="5AF4D9A7" w:rsidR="003709ED" w:rsidRPr="00C30674" w:rsidRDefault="00D3205B" w:rsidP="006F30BE">
      <w:pPr>
        <w:spacing w:before="120" w:after="120" w:line="240" w:lineRule="auto"/>
        <w:jc w:val="both"/>
        <w:rPr>
          <w:sz w:val="20"/>
        </w:rPr>
      </w:pPr>
      <w:r w:rsidRPr="00C30674">
        <w:rPr>
          <w:sz w:val="20"/>
        </w:rPr>
        <w:t>O</w:t>
      </w:r>
      <w:r w:rsidR="006F30BE" w:rsidRPr="00C30674">
        <w:rPr>
          <w:sz w:val="20"/>
        </w:rPr>
        <w:t xml:space="preserve">patření komponenty primárně nespočívají v adresování cílů </w:t>
      </w:r>
      <w:r w:rsidR="006F30BE" w:rsidRPr="00C30674">
        <w:rPr>
          <w:b/>
          <w:sz w:val="20"/>
        </w:rPr>
        <w:t>tzv. zelené transformace EU</w:t>
      </w:r>
      <w:r w:rsidR="006F30BE" w:rsidRPr="00C30674">
        <w:rPr>
          <w:sz w:val="20"/>
        </w:rPr>
        <w:t xml:space="preserve">. </w:t>
      </w:r>
      <w:r w:rsidRPr="00C30674">
        <w:rPr>
          <w:sz w:val="20"/>
        </w:rPr>
        <w:t>Nicméně r</w:t>
      </w:r>
      <w:r w:rsidR="006F30BE" w:rsidRPr="00C30674">
        <w:rPr>
          <w:sz w:val="20"/>
        </w:rPr>
        <w:t>ealizace opatřen</w:t>
      </w:r>
      <w:r w:rsidRPr="00C30674">
        <w:rPr>
          <w:sz w:val="20"/>
        </w:rPr>
        <w:t>í</w:t>
      </w:r>
      <w:r w:rsidR="006F30BE" w:rsidRPr="00C30674">
        <w:rPr>
          <w:sz w:val="20"/>
        </w:rPr>
        <w:t xml:space="preserve"> sekundárně přispěje i k rozvoji znalostní a technologické báze EU potřebné pro naplňování ambicí Zelené dohody pro Evropu, včetně zelené transformace průmyslu EU, dosažení klimatických cílů EU </w:t>
      </w:r>
      <w:r w:rsidRPr="00C30674">
        <w:rPr>
          <w:sz w:val="20"/>
        </w:rPr>
        <w:t>anebo</w:t>
      </w:r>
      <w:r w:rsidR="006F30BE" w:rsidRPr="00C30674">
        <w:rPr>
          <w:sz w:val="20"/>
        </w:rPr>
        <w:t xml:space="preserve"> zachování biodiverzity.</w:t>
      </w:r>
      <w:r w:rsidRPr="00C30674">
        <w:rPr>
          <w:sz w:val="20"/>
        </w:rPr>
        <w:t xml:space="preserve"> O</w:t>
      </w:r>
      <w:r w:rsidR="006F30BE" w:rsidRPr="00C30674">
        <w:rPr>
          <w:sz w:val="20"/>
        </w:rPr>
        <w:t xml:space="preserve">patření komponenty </w:t>
      </w:r>
      <w:r w:rsidRPr="00C30674">
        <w:rPr>
          <w:sz w:val="20"/>
        </w:rPr>
        <w:t xml:space="preserve">stejně tak </w:t>
      </w:r>
      <w:r w:rsidR="006F30BE" w:rsidRPr="00C30674">
        <w:rPr>
          <w:sz w:val="20"/>
        </w:rPr>
        <w:t xml:space="preserve">primárně nespočívají </w:t>
      </w:r>
      <w:r w:rsidR="00B45204" w:rsidRPr="00C30674">
        <w:rPr>
          <w:sz w:val="20"/>
        </w:rPr>
        <w:t xml:space="preserve">ani </w:t>
      </w:r>
      <w:r w:rsidR="006F30BE" w:rsidRPr="00C30674">
        <w:rPr>
          <w:sz w:val="20"/>
        </w:rPr>
        <w:t xml:space="preserve">v adresování cílů </w:t>
      </w:r>
      <w:r w:rsidR="006F30BE" w:rsidRPr="00C30674">
        <w:rPr>
          <w:b/>
          <w:sz w:val="20"/>
        </w:rPr>
        <w:t>tzv. digitální tranzice EU</w:t>
      </w:r>
      <w:r w:rsidR="006F30BE" w:rsidRPr="00C30674">
        <w:rPr>
          <w:sz w:val="20"/>
        </w:rPr>
        <w:t xml:space="preserve">. </w:t>
      </w:r>
      <w:r w:rsidR="00B45204" w:rsidRPr="00C30674">
        <w:rPr>
          <w:sz w:val="20"/>
        </w:rPr>
        <w:t>R</w:t>
      </w:r>
      <w:r w:rsidR="006F30BE" w:rsidRPr="00C30674">
        <w:rPr>
          <w:sz w:val="20"/>
        </w:rPr>
        <w:t>ealizace</w:t>
      </w:r>
      <w:r w:rsidRPr="00C30674">
        <w:rPr>
          <w:sz w:val="20"/>
        </w:rPr>
        <w:t xml:space="preserve"> </w:t>
      </w:r>
      <w:r w:rsidR="00B45204" w:rsidRPr="00C30674">
        <w:rPr>
          <w:sz w:val="20"/>
        </w:rPr>
        <w:t>opatření nicméně</w:t>
      </w:r>
      <w:r w:rsidR="006F30BE" w:rsidRPr="00C30674">
        <w:rPr>
          <w:sz w:val="20"/>
        </w:rPr>
        <w:t xml:space="preserve"> sekundárně přispěje i k rozvoji znalostní a technologické báze EU potřebné pro naplňování digitálních cílů EU.</w:t>
      </w:r>
    </w:p>
    <w:p w14:paraId="65B4E713" w14:textId="77777777" w:rsidR="0071024A" w:rsidRDefault="0071024A" w:rsidP="006F30BE">
      <w:pPr>
        <w:spacing w:before="120" w:after="120" w:line="240" w:lineRule="auto"/>
        <w:jc w:val="both"/>
        <w:rPr>
          <w:ins w:id="16" w:author="Bubenková Monika" w:date="2023-06-07T07:34:00Z"/>
          <w:sz w:val="20"/>
          <w:szCs w:val="20"/>
        </w:rPr>
      </w:pPr>
    </w:p>
    <w:p w14:paraId="08A93F02" w14:textId="77777777" w:rsidR="0071024A" w:rsidRDefault="0071024A" w:rsidP="006F30BE">
      <w:pPr>
        <w:spacing w:before="120" w:after="120" w:line="240" w:lineRule="auto"/>
        <w:jc w:val="both"/>
        <w:rPr>
          <w:ins w:id="17" w:author="Bubenková Monika" w:date="2023-06-07T07:34:00Z"/>
          <w:sz w:val="20"/>
          <w:szCs w:val="20"/>
        </w:rPr>
      </w:pPr>
    </w:p>
    <w:p w14:paraId="50FB01EF" w14:textId="045AA7A9" w:rsidR="00056F84" w:rsidRPr="00C30674" w:rsidRDefault="00086CA1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b/>
          <w:sz w:val="20"/>
        </w:rPr>
      </w:pPr>
      <w:r w:rsidRPr="00C30674">
        <w:rPr>
          <w:b/>
          <w:sz w:val="20"/>
        </w:rPr>
        <w:t>3. Popis reforem a</w:t>
      </w:r>
      <w:r w:rsidR="005D70BF" w:rsidRPr="00C30674">
        <w:rPr>
          <w:b/>
          <w:sz w:val="20"/>
        </w:rPr>
        <w:t> </w:t>
      </w:r>
      <w:r w:rsidRPr="00C30674">
        <w:rPr>
          <w:b/>
          <w:sz w:val="20"/>
        </w:rPr>
        <w:t>investic komponenty</w:t>
      </w:r>
    </w:p>
    <w:p w14:paraId="5B50B15E" w14:textId="77777777" w:rsidR="000C4284" w:rsidRPr="00C30674" w:rsidRDefault="000C4284" w:rsidP="005445B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sz w:val="20"/>
        </w:rPr>
      </w:pPr>
      <w:r w:rsidRPr="00C30674">
        <w:rPr>
          <w:b/>
          <w:sz w:val="20"/>
        </w:rPr>
        <w:t>a) Popis reforem</w:t>
      </w:r>
    </w:p>
    <w:p w14:paraId="41B14DEC" w14:textId="65A46FB9" w:rsidR="000C4284" w:rsidRPr="00C30674" w:rsidRDefault="00BD31FF" w:rsidP="00C30674">
      <w:pPr>
        <w:pStyle w:val="Odstavecseseznamem"/>
        <w:numPr>
          <w:ilvl w:val="0"/>
          <w:numId w:val="26"/>
        </w:numPr>
        <w:spacing w:before="120" w:after="120" w:line="240" w:lineRule="auto"/>
        <w:ind w:right="107"/>
        <w:jc w:val="both"/>
        <w:rPr>
          <w:b/>
          <w:sz w:val="20"/>
        </w:rPr>
      </w:pPr>
      <w:r w:rsidRPr="00C30674">
        <w:rPr>
          <w:b/>
          <w:sz w:val="20"/>
        </w:rPr>
        <w:t>Posílit kapacity tzv. strategické inteligence a urychlit přenos mezinárodní dobré praxe v oblastech přípravy, tvorby, implementace, monitoringu a evaluace politiky výzkumu, vývoje a inovací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405"/>
        <w:gridCol w:w="7223"/>
      </w:tblGrid>
      <w:tr w:rsidR="005445B7" w:rsidRPr="005445B7" w14:paraId="62811E91" w14:textId="77777777" w:rsidTr="00121EFA">
        <w:tc>
          <w:tcPr>
            <w:tcW w:w="2405" w:type="dxa"/>
          </w:tcPr>
          <w:p w14:paraId="4A072A5B" w14:textId="77777777" w:rsidR="000C4284" w:rsidRPr="00C30674" w:rsidRDefault="000C4284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Výzva</w:t>
            </w:r>
          </w:p>
        </w:tc>
        <w:tc>
          <w:tcPr>
            <w:tcW w:w="7223" w:type="dxa"/>
          </w:tcPr>
          <w:p w14:paraId="12478BE1" w14:textId="3839970A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bookmarkStart w:id="18" w:name="_3znysh7"/>
            <w:bookmarkEnd w:id="18"/>
            <w:r w:rsidRPr="00C30674">
              <w:rPr>
                <w:sz w:val="20"/>
                <w:lang w:val="cs"/>
              </w:rPr>
              <w:t xml:space="preserve">ČR disponuje širokou škálou strategických dokumentů. Jejich reálný dopad v praxi je </w:t>
            </w:r>
            <w:r w:rsidR="00B45204" w:rsidRPr="00C30674">
              <w:rPr>
                <w:sz w:val="20"/>
                <w:lang w:val="cs"/>
              </w:rPr>
              <w:t>ale</w:t>
            </w:r>
            <w:r w:rsidRPr="00C30674">
              <w:rPr>
                <w:sz w:val="20"/>
                <w:lang w:val="cs"/>
              </w:rPr>
              <w:t xml:space="preserve"> často omezený a vyhodnocování </w:t>
            </w:r>
            <w:r w:rsidR="00B45204" w:rsidRPr="00C30674">
              <w:rPr>
                <w:sz w:val="20"/>
                <w:lang w:val="cs"/>
              </w:rPr>
              <w:t xml:space="preserve">spíše </w:t>
            </w:r>
            <w:r w:rsidRPr="00C30674">
              <w:rPr>
                <w:sz w:val="20"/>
                <w:lang w:val="cs"/>
              </w:rPr>
              <w:t xml:space="preserve">formální, bez dostatečného zpětnovazebního mechanismu. Předně to platí v oblastech s </w:t>
            </w:r>
            <w:r w:rsidR="00B66FFA" w:rsidRPr="00C30674">
              <w:rPr>
                <w:sz w:val="20"/>
                <w:lang w:val="cs"/>
              </w:rPr>
              <w:t>vysokou</w:t>
            </w:r>
            <w:r w:rsidRPr="00C30674">
              <w:rPr>
                <w:sz w:val="20"/>
                <w:lang w:val="cs"/>
              </w:rPr>
              <w:t xml:space="preserve"> mírou komplexity a dlouhodobým horizontem manifestace výsledků přesahujícím vládní volební cykly. </w:t>
            </w:r>
            <w:r w:rsidRPr="00C30674">
              <w:rPr>
                <w:b/>
                <w:sz w:val="20"/>
                <w:lang w:val="cs"/>
              </w:rPr>
              <w:t>Řešením přitom není vytvoření dalšího strategického dokumentu, nicméně periodická</w:t>
            </w:r>
            <w:r w:rsidR="00B66FFA" w:rsidRPr="00C30674">
              <w:rPr>
                <w:b/>
                <w:sz w:val="20"/>
                <w:lang w:val="cs"/>
              </w:rPr>
              <w:t xml:space="preserve"> a </w:t>
            </w:r>
            <w:r w:rsidRPr="00C30674">
              <w:rPr>
                <w:b/>
                <w:sz w:val="20"/>
                <w:lang w:val="cs"/>
              </w:rPr>
              <w:t>na důkazech postavená evaluace dopadů stěžejních stávajících politik VaVaI a adekvátní reakce směřující k naplňování jejich cílů</w:t>
            </w:r>
            <w:r w:rsidRPr="00C30674">
              <w:rPr>
                <w:sz w:val="20"/>
                <w:lang w:val="cs"/>
              </w:rPr>
              <w:t xml:space="preserve">. V této oblasti </w:t>
            </w:r>
            <w:r w:rsidR="00B66FFA" w:rsidRPr="00C30674">
              <w:rPr>
                <w:sz w:val="20"/>
                <w:lang w:val="cs"/>
              </w:rPr>
              <w:t xml:space="preserve">tak </w:t>
            </w:r>
            <w:r w:rsidRPr="00C30674">
              <w:rPr>
                <w:sz w:val="20"/>
                <w:lang w:val="cs"/>
              </w:rPr>
              <w:t>existuje prostor, jak s minimálními dodatečnými náklady zásadním způsobem zvýšit efektivitu značných prostředků, jež se věnují nejen na zpracování strategických dokumentů, avšak i nástrojům podpory VaVaI, které na jejich základě vznikají a jsou implementovány.</w:t>
            </w:r>
          </w:p>
          <w:p w14:paraId="5DCDEEEF" w14:textId="2F0A5201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 xml:space="preserve">Sledování vhodně zvolených indikátorů a kvalitně </w:t>
            </w:r>
            <w:r w:rsidR="00B66FFA" w:rsidRPr="00C30674">
              <w:rPr>
                <w:sz w:val="20"/>
                <w:lang w:val="cs"/>
              </w:rPr>
              <w:t>z</w:t>
            </w:r>
            <w:r w:rsidRPr="00C30674">
              <w:rPr>
                <w:sz w:val="20"/>
                <w:lang w:val="cs"/>
              </w:rPr>
              <w:t xml:space="preserve">pracovaný benchmarking mají samy o sobě velmi pozitivní dopady, aniž by </w:t>
            </w:r>
            <w:r w:rsidR="00B66FFA" w:rsidRPr="00C30674">
              <w:rPr>
                <w:sz w:val="20"/>
                <w:lang w:val="cs"/>
              </w:rPr>
              <w:t xml:space="preserve">přitom </w:t>
            </w:r>
            <w:r w:rsidRPr="00C30674">
              <w:rPr>
                <w:sz w:val="20"/>
                <w:lang w:val="cs"/>
              </w:rPr>
              <w:t xml:space="preserve">existovalo vysoké riziko neobjektivního posuzování </w:t>
            </w:r>
            <w:r w:rsidR="00B66FFA" w:rsidRPr="00C30674">
              <w:rPr>
                <w:sz w:val="20"/>
                <w:lang w:val="cs"/>
              </w:rPr>
              <w:t>nebo</w:t>
            </w:r>
            <w:r w:rsidRPr="00C30674">
              <w:rPr>
                <w:sz w:val="20"/>
                <w:lang w:val="cs"/>
              </w:rPr>
              <w:t xml:space="preserve"> účelového chování v případě přímého navázání na financování VaVaI. </w:t>
            </w:r>
            <w:r w:rsidRPr="00C30674">
              <w:rPr>
                <w:b/>
                <w:sz w:val="20"/>
                <w:lang w:val="cs"/>
              </w:rPr>
              <w:t xml:space="preserve">Předpokládá se </w:t>
            </w:r>
            <w:r w:rsidR="00B66FFA" w:rsidRPr="00C30674">
              <w:rPr>
                <w:b/>
                <w:sz w:val="20"/>
                <w:lang w:val="cs"/>
              </w:rPr>
              <w:t>p</w:t>
            </w:r>
            <w:r w:rsidRPr="00C30674">
              <w:rPr>
                <w:b/>
                <w:sz w:val="20"/>
                <w:lang w:val="cs"/>
              </w:rPr>
              <w:t xml:space="preserve">roto posílení stávajících kapacit strategické inteligence, další rozvoj </w:t>
            </w:r>
            <w:r w:rsidR="008D1726" w:rsidRPr="00C30674">
              <w:rPr>
                <w:b/>
                <w:sz w:val="20"/>
                <w:lang w:val="cs"/>
              </w:rPr>
              <w:t>aktuálního</w:t>
            </w:r>
            <w:r w:rsidRPr="00C30674">
              <w:rPr>
                <w:b/>
                <w:sz w:val="20"/>
                <w:lang w:val="cs"/>
              </w:rPr>
              <w:t xml:space="preserve"> informačního, datového a analytického zázemí a pravidelné zveřejňování výstupů relevantních analýz v relevantních komunitách VaVaI</w:t>
            </w:r>
            <w:r w:rsidRPr="00C30674">
              <w:rPr>
                <w:sz w:val="20"/>
                <w:lang w:val="cs"/>
              </w:rPr>
              <w:t xml:space="preserve">, jako nástroj zvyšování povědomí o výkonnosti českého </w:t>
            </w:r>
            <w:r w:rsidR="008D1726" w:rsidRPr="00C30674">
              <w:rPr>
                <w:sz w:val="20"/>
                <w:lang w:val="cs"/>
              </w:rPr>
              <w:t xml:space="preserve">ekosystému </w:t>
            </w:r>
            <w:r w:rsidRPr="00C30674">
              <w:rPr>
                <w:sz w:val="20"/>
                <w:lang w:val="cs"/>
              </w:rPr>
              <w:t>VaVaI v mezinárodním srovnání.</w:t>
            </w:r>
          </w:p>
          <w:p w14:paraId="40542981" w14:textId="11E16EB3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Nově bude věnována pozornost vytvoření analytických nástrojů pro systematické sledování dynamiky ekosystému VaVaI </w:t>
            </w:r>
            <w:r w:rsidR="008D1726" w:rsidRPr="00C30674">
              <w:rPr>
                <w:b/>
                <w:sz w:val="20"/>
                <w:lang w:val="cs"/>
              </w:rPr>
              <w:t xml:space="preserve">ČR </w:t>
            </w:r>
            <w:r w:rsidRPr="00C30674">
              <w:rPr>
                <w:b/>
                <w:sz w:val="20"/>
                <w:lang w:val="cs"/>
              </w:rPr>
              <w:t>se zaměřením na jeho kvalitu, výkonnost, interakce a spolupráci mezi jednotlivými aktéry ekosystému VaVaI, jejich napojení na mezinárodní výzkumnou a inovační komunitu</w:t>
            </w:r>
            <w:r w:rsidR="008D1726" w:rsidRPr="00C30674">
              <w:rPr>
                <w:b/>
                <w:sz w:val="20"/>
                <w:lang w:val="cs"/>
              </w:rPr>
              <w:t>,</w:t>
            </w:r>
            <w:r w:rsidRPr="00C30674">
              <w:rPr>
                <w:b/>
                <w:sz w:val="20"/>
                <w:lang w:val="cs"/>
              </w:rPr>
              <w:t xml:space="preserve"> a </w:t>
            </w:r>
            <w:r w:rsidR="008D1726" w:rsidRPr="00C30674">
              <w:rPr>
                <w:b/>
                <w:sz w:val="20"/>
                <w:lang w:val="cs"/>
              </w:rPr>
              <w:t xml:space="preserve">i </w:t>
            </w:r>
            <w:r w:rsidRPr="00C30674">
              <w:rPr>
                <w:b/>
                <w:sz w:val="20"/>
                <w:lang w:val="cs"/>
              </w:rPr>
              <w:t>na rozvoj personálních kapacit pro VaVaI</w:t>
            </w:r>
            <w:r w:rsidRPr="00C30674">
              <w:rPr>
                <w:sz w:val="20"/>
                <w:lang w:val="cs"/>
              </w:rPr>
              <w:t>. Systematické sledování a dostupnost věcně příslušných informací poté podpoří strategické a na datech založené rozhodování při realizaci politiky VaVaI.</w:t>
            </w:r>
          </w:p>
          <w:p w14:paraId="77C91C2B" w14:textId="5BA44329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Zásadním faktorem úspěchu tohoto opatření je vzájemná důvěra, tj. ochota aktérů sdílet </w:t>
            </w:r>
            <w:r w:rsidR="008D1726" w:rsidRPr="00C30674">
              <w:rPr>
                <w:b/>
                <w:sz w:val="20"/>
                <w:lang w:val="cs"/>
              </w:rPr>
              <w:t>i</w:t>
            </w:r>
            <w:r w:rsidRPr="00C30674">
              <w:rPr>
                <w:b/>
                <w:sz w:val="20"/>
                <w:lang w:val="cs"/>
              </w:rPr>
              <w:t xml:space="preserve"> informace nepříznivé vypovídající hodnoty a respekt k předkládaným závěrům a doporučením</w:t>
            </w:r>
            <w:r w:rsidRPr="00C30674">
              <w:rPr>
                <w:sz w:val="20"/>
                <w:lang w:val="cs"/>
              </w:rPr>
              <w:t xml:space="preserve">. </w:t>
            </w:r>
            <w:r w:rsidR="008D1726" w:rsidRPr="00C30674">
              <w:rPr>
                <w:sz w:val="20"/>
                <w:lang w:val="cs"/>
              </w:rPr>
              <w:t>Také</w:t>
            </w:r>
            <w:r w:rsidRPr="00C30674">
              <w:rPr>
                <w:sz w:val="20"/>
                <w:lang w:val="cs"/>
              </w:rPr>
              <w:t xml:space="preserve"> proto nemají mít tyto závěry, resp. doporučení jakoukoliv přímou vazbu na financování jednotlivých aktérů VaVaI.</w:t>
            </w:r>
          </w:p>
          <w:p w14:paraId="794A8372" w14:textId="65A79C6F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>Předpokládá se zásadní vliv vybraných domácích</w:t>
            </w:r>
            <w:r w:rsidR="008D1726" w:rsidRPr="00C30674">
              <w:rPr>
                <w:sz w:val="20"/>
                <w:lang w:val="cs"/>
              </w:rPr>
              <w:t xml:space="preserve"> jakož</w:t>
            </w:r>
            <w:r w:rsidRPr="00C30674">
              <w:rPr>
                <w:sz w:val="20"/>
                <w:lang w:val="cs"/>
              </w:rPr>
              <w:t xml:space="preserve"> </w:t>
            </w:r>
            <w:r w:rsidR="008D1726" w:rsidRPr="00C30674">
              <w:rPr>
                <w:sz w:val="20"/>
                <w:lang w:val="cs"/>
              </w:rPr>
              <w:t>i</w:t>
            </w:r>
            <w:r w:rsidRPr="00C30674">
              <w:rPr>
                <w:sz w:val="20"/>
                <w:lang w:val="cs"/>
              </w:rPr>
              <w:t xml:space="preserve"> zahraničních osobností z dílčích oblastí politiky VaVaI, které mají nezpochybnitelnou kvalitu a prokázaný úspěch, jako příkladů dobré praxe. Jejich úlohou bude konzultovat nastavení indikátorů užitých pro benchmarking, spolupracovat na formulaci doporučení </w:t>
            </w:r>
            <w:r w:rsidR="00BB13F9" w:rsidRPr="00C30674">
              <w:rPr>
                <w:sz w:val="20"/>
                <w:lang w:val="cs"/>
              </w:rPr>
              <w:t xml:space="preserve">k implementaci </w:t>
            </w:r>
            <w:r w:rsidRPr="00C30674">
              <w:rPr>
                <w:sz w:val="20"/>
                <w:lang w:val="cs"/>
              </w:rPr>
              <w:t xml:space="preserve">politiky VaVaI vyplývajících z analýz a komunikovat </w:t>
            </w:r>
            <w:r w:rsidR="00BB13F9" w:rsidRPr="00C30674">
              <w:rPr>
                <w:sz w:val="20"/>
                <w:lang w:val="cs"/>
              </w:rPr>
              <w:t xml:space="preserve">tato </w:t>
            </w:r>
            <w:r w:rsidRPr="00C30674">
              <w:rPr>
                <w:sz w:val="20"/>
                <w:lang w:val="cs"/>
              </w:rPr>
              <w:t>doporučení směrem k tvůrcům politiky VaVaI a výzkumné a inovační komunitě v ČR.</w:t>
            </w:r>
          </w:p>
          <w:p w14:paraId="3AA1A6EC" w14:textId="2EA83CFA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>Monitoring a doporučení by se měly soustředit primárně na sledování výsledků:</w:t>
            </w:r>
          </w:p>
          <w:p w14:paraId="668D84F9" w14:textId="77777777" w:rsidR="00734326" w:rsidRPr="00C30674" w:rsidRDefault="00734326" w:rsidP="000F6B0C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b/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>mezinárodní spolupráce ČR ve VaVaI;</w:t>
            </w:r>
          </w:p>
          <w:p w14:paraId="5E332B1B" w14:textId="77777777" w:rsidR="00734326" w:rsidRPr="00C30674" w:rsidRDefault="00734326" w:rsidP="002C00FE">
            <w:pPr>
              <w:numPr>
                <w:ilvl w:val="0"/>
                <w:numId w:val="21"/>
              </w:numPr>
              <w:spacing w:before="120" w:after="120" w:line="240" w:lineRule="auto"/>
              <w:jc w:val="both"/>
              <w:rPr>
                <w:b/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>velkých výzkumných infrastruktur;</w:t>
            </w:r>
          </w:p>
          <w:p w14:paraId="6C09A52A" w14:textId="77777777" w:rsidR="00734326" w:rsidRPr="00C30674" w:rsidRDefault="00734326" w:rsidP="002C00FE">
            <w:pPr>
              <w:numPr>
                <w:ilvl w:val="0"/>
                <w:numId w:val="21"/>
              </w:numPr>
              <w:spacing w:before="120" w:after="120" w:line="240" w:lineRule="auto"/>
              <w:jc w:val="both"/>
              <w:rPr>
                <w:b/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>Národní výzkumné a inovační strategie pro inteligentní specializaci ČR;</w:t>
            </w:r>
          </w:p>
          <w:p w14:paraId="49122DD9" w14:textId="77777777" w:rsidR="00734326" w:rsidRPr="00C30674" w:rsidRDefault="00734326" w:rsidP="002C00FE">
            <w:pPr>
              <w:numPr>
                <w:ilvl w:val="0"/>
                <w:numId w:val="21"/>
              </w:num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>rozvoje lidských zdrojů ve VaVaI</w:t>
            </w:r>
            <w:r w:rsidRPr="00C30674">
              <w:rPr>
                <w:sz w:val="20"/>
                <w:lang w:val="cs"/>
              </w:rPr>
              <w:t>.</w:t>
            </w:r>
          </w:p>
          <w:p w14:paraId="5975C5C2" w14:textId="6F750B9C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 xml:space="preserve">Důraz na systematický přístup k mezinárodní spolupráci ve VaVaI reaguje na aktuální potřebu spojenou s poměrně značnou mírou mezinárodní uzavřenosti ekosystému VaVaI v ČR, jež se odráží v nízké účasti výzkumných týmů v rámcových programech EU, omezené internacionalizaci výzkumných organizací </w:t>
            </w:r>
            <w:r w:rsidR="008D1726" w:rsidRPr="00C30674">
              <w:rPr>
                <w:sz w:val="20"/>
                <w:lang w:val="cs"/>
              </w:rPr>
              <w:t>anebo</w:t>
            </w:r>
            <w:r w:rsidRPr="00C30674">
              <w:rPr>
                <w:sz w:val="20"/>
                <w:lang w:val="cs"/>
              </w:rPr>
              <w:t xml:space="preserve"> </w:t>
            </w:r>
            <w:r w:rsidR="008D1726" w:rsidRPr="00C30674">
              <w:rPr>
                <w:sz w:val="20"/>
                <w:lang w:val="cs"/>
              </w:rPr>
              <w:t>nedostatečné</w:t>
            </w:r>
            <w:r w:rsidRPr="00C30674">
              <w:rPr>
                <w:sz w:val="20"/>
                <w:lang w:val="cs"/>
              </w:rPr>
              <w:t xml:space="preserve"> spolupráci ČR při mezinárodní koordinaci podpory VaVaI. </w:t>
            </w:r>
            <w:r w:rsidRPr="00C30674">
              <w:rPr>
                <w:b/>
                <w:sz w:val="20"/>
                <w:lang w:val="cs"/>
              </w:rPr>
              <w:t xml:space="preserve">Významným předpokladem pro úspěšné </w:t>
            </w:r>
            <w:r w:rsidRPr="00C30674">
              <w:rPr>
                <w:b/>
                <w:sz w:val="20"/>
                <w:lang w:val="cs"/>
              </w:rPr>
              <w:lastRenderedPageBreak/>
              <w:t>zapojení ČR do Evropského výzkumného prostoru a mezinárodní spolupráce ve VaVaI obecně je dlouhodobý strategický přístup veřejné správy ČR a výzkumných organizací k rozvoji mezinárodní spolupráce ve VaVaI a internacionalizaci aktivit VaVaI</w:t>
            </w:r>
            <w:r w:rsidRPr="00C30674">
              <w:rPr>
                <w:sz w:val="20"/>
                <w:lang w:val="cs"/>
              </w:rPr>
              <w:t>.</w:t>
            </w:r>
            <w:r w:rsidR="008D1726" w:rsidRPr="00C30674">
              <w:rPr>
                <w:sz w:val="20"/>
                <w:lang w:val="cs"/>
              </w:rPr>
              <w:t xml:space="preserve"> </w:t>
            </w:r>
            <w:r w:rsidRPr="00C30674">
              <w:rPr>
                <w:sz w:val="20"/>
                <w:lang w:val="cs"/>
              </w:rPr>
              <w:t>Takový strategický přístup musí být založen jak na analýze systémových podmínek pro rozvoj mezinárodní spolupráce ve VaVaI, tak i analýze personálních, finančních a výzkumně-infrastrukturních kapacit, jakož i na participativním zapojení výzkumných pracovníků a</w:t>
            </w:r>
            <w:r w:rsidR="008D1726" w:rsidRPr="00C30674">
              <w:rPr>
                <w:sz w:val="20"/>
                <w:lang w:val="cs"/>
              </w:rPr>
              <w:t> </w:t>
            </w:r>
            <w:r w:rsidRPr="00C30674">
              <w:rPr>
                <w:sz w:val="20"/>
                <w:lang w:val="cs"/>
              </w:rPr>
              <w:t>stakeholderů VaVaI do identifikace prioritních témat pro mezinárodní spolupráci ve VaVaI ve vazbě na aktuální a očekávané trendy ve vývoji technologií a společenských potřeb a dále rovněž v návaznosti na strategické cíle Evropského výzkumného prostoru.</w:t>
            </w:r>
          </w:p>
          <w:p w14:paraId="16307AD9" w14:textId="5DFD5ACD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 xml:space="preserve">V oblasti velkých výzkumných infrastruktur bude systematicky vyhodnocována jejich role v ekosystému VaVaI </w:t>
            </w:r>
            <w:r w:rsidR="008D1726" w:rsidRPr="00C30674">
              <w:rPr>
                <w:sz w:val="20"/>
                <w:lang w:val="cs"/>
              </w:rPr>
              <w:t xml:space="preserve">v ČR </w:t>
            </w:r>
            <w:r w:rsidRPr="00C30674">
              <w:rPr>
                <w:sz w:val="20"/>
                <w:lang w:val="cs"/>
              </w:rPr>
              <w:t xml:space="preserve">a jejich širší socioekonomické dopady. </w:t>
            </w:r>
            <w:r w:rsidRPr="00C30674">
              <w:rPr>
                <w:b/>
                <w:sz w:val="20"/>
                <w:lang w:val="cs"/>
              </w:rPr>
              <w:t>V této souvislosti budou posíleny analytické kapacity, které budou poskytovat informační podporu</w:t>
            </w:r>
            <w:r w:rsidR="008D1726" w:rsidRPr="00C30674">
              <w:rPr>
                <w:b/>
                <w:sz w:val="20"/>
                <w:lang w:val="cs"/>
              </w:rPr>
              <w:t xml:space="preserve"> pro</w:t>
            </w:r>
            <w:r w:rsidRPr="00C30674">
              <w:rPr>
                <w:b/>
                <w:sz w:val="20"/>
                <w:lang w:val="cs"/>
              </w:rPr>
              <w:t xml:space="preserve"> veřejn</w:t>
            </w:r>
            <w:r w:rsidR="008D1726" w:rsidRPr="00C30674">
              <w:rPr>
                <w:b/>
                <w:sz w:val="20"/>
                <w:lang w:val="cs"/>
              </w:rPr>
              <w:t>ou</w:t>
            </w:r>
            <w:r w:rsidRPr="00C30674">
              <w:rPr>
                <w:b/>
                <w:sz w:val="20"/>
                <w:lang w:val="cs"/>
              </w:rPr>
              <w:t xml:space="preserve"> správ</w:t>
            </w:r>
            <w:r w:rsidR="008D1726" w:rsidRPr="00C30674">
              <w:rPr>
                <w:b/>
                <w:sz w:val="20"/>
                <w:lang w:val="cs"/>
              </w:rPr>
              <w:t>u</w:t>
            </w:r>
            <w:r w:rsidRPr="00C30674">
              <w:rPr>
                <w:b/>
                <w:sz w:val="20"/>
                <w:lang w:val="cs"/>
              </w:rPr>
              <w:t xml:space="preserve"> ČR při implementaci metodiky pro hodnocení socioekonomických dopadů velkých výzkumných infrastruktur a </w:t>
            </w:r>
            <w:r w:rsidR="008D1726" w:rsidRPr="00C30674">
              <w:rPr>
                <w:b/>
                <w:sz w:val="20"/>
                <w:lang w:val="cs"/>
              </w:rPr>
              <w:t xml:space="preserve">při </w:t>
            </w:r>
            <w:r w:rsidRPr="00C30674">
              <w:rPr>
                <w:b/>
                <w:sz w:val="20"/>
                <w:lang w:val="cs"/>
              </w:rPr>
              <w:t xml:space="preserve">strategickém rozhodování o </w:t>
            </w:r>
            <w:r w:rsidR="008D1726" w:rsidRPr="00C30674">
              <w:rPr>
                <w:b/>
                <w:sz w:val="20"/>
                <w:lang w:val="cs"/>
              </w:rPr>
              <w:t>za</w:t>
            </w:r>
            <w:r w:rsidRPr="00C30674">
              <w:rPr>
                <w:b/>
                <w:sz w:val="20"/>
                <w:lang w:val="cs"/>
              </w:rPr>
              <w:t xml:space="preserve">cílení podpory na rozvoj systému velkých výzkumných infrastruktur </w:t>
            </w:r>
            <w:r w:rsidR="008D1726" w:rsidRPr="00C30674">
              <w:rPr>
                <w:b/>
                <w:sz w:val="20"/>
                <w:lang w:val="cs"/>
              </w:rPr>
              <w:t xml:space="preserve">ČR </w:t>
            </w:r>
            <w:r w:rsidRPr="00C30674">
              <w:rPr>
                <w:b/>
                <w:sz w:val="20"/>
                <w:lang w:val="cs"/>
              </w:rPr>
              <w:t>ve vazbě na budoucí technologické a společenské výzvy</w:t>
            </w:r>
            <w:r w:rsidRPr="00C30674">
              <w:rPr>
                <w:sz w:val="20"/>
                <w:lang w:val="cs"/>
              </w:rPr>
              <w:t>.</w:t>
            </w:r>
          </w:p>
          <w:p w14:paraId="5CE5825D" w14:textId="36CAA503" w:rsidR="00734326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 xml:space="preserve">Rozvoji lidských zdrojů ve VaVaI a otázkám genderu a podmínkám pro uplatnění žen ve VaVaI je třeba věnovat zvláštní pozornost. Hodnotit kvalitu rozvoje výzkumných týmů je s ohledem na časové zpoždění, různé výchozí pozice i přirozenou a žádoucí fluktuaci obtížné, nicméně prostor pro přirozený přenos mezinárodní dobré praxe </w:t>
            </w:r>
            <w:r w:rsidR="008D1726" w:rsidRPr="00C30674">
              <w:rPr>
                <w:sz w:val="20"/>
                <w:lang w:val="cs"/>
              </w:rPr>
              <w:t xml:space="preserve">panuje </w:t>
            </w:r>
            <w:r w:rsidRPr="00C30674">
              <w:rPr>
                <w:sz w:val="20"/>
                <w:lang w:val="cs"/>
              </w:rPr>
              <w:t xml:space="preserve">stále nezměrný, stejně jako multiplikační potenciál. Každá fáze kariérního rozvoje pracovníků ve VaVaI má jiné výchozí podmínky </w:t>
            </w:r>
            <w:r w:rsidR="00BB13F9" w:rsidRPr="00C30674">
              <w:rPr>
                <w:sz w:val="20"/>
                <w:lang w:val="cs"/>
              </w:rPr>
              <w:t>i</w:t>
            </w:r>
            <w:r w:rsidRPr="00C30674">
              <w:rPr>
                <w:sz w:val="20"/>
                <w:lang w:val="cs"/>
              </w:rPr>
              <w:t xml:space="preserve"> cíle, a vyžaduje proto specifickou formu a intenzitu podpory. Excelence ve VaVaI má jinou podobu v počátcích a na vrcholu kariéry. </w:t>
            </w:r>
            <w:r w:rsidRPr="00C30674">
              <w:rPr>
                <w:b/>
                <w:sz w:val="20"/>
                <w:lang w:val="cs"/>
              </w:rPr>
              <w:t xml:space="preserve">Je tedy </w:t>
            </w:r>
            <w:r w:rsidR="00BB13F9" w:rsidRPr="00C30674">
              <w:rPr>
                <w:b/>
                <w:sz w:val="20"/>
                <w:lang w:val="cs"/>
              </w:rPr>
              <w:t xml:space="preserve">nezbytně </w:t>
            </w:r>
            <w:r w:rsidRPr="00C30674">
              <w:rPr>
                <w:b/>
                <w:sz w:val="20"/>
                <w:lang w:val="cs"/>
              </w:rPr>
              <w:t>nutné zpřehlednit existující strukturu dotačních nástrojů podpor</w:t>
            </w:r>
            <w:r w:rsidR="00BB13F9" w:rsidRPr="00C30674">
              <w:rPr>
                <w:b/>
                <w:sz w:val="20"/>
                <w:lang w:val="cs"/>
              </w:rPr>
              <w:t>y</w:t>
            </w:r>
            <w:r w:rsidRPr="00C30674">
              <w:rPr>
                <w:b/>
                <w:sz w:val="20"/>
                <w:lang w:val="cs"/>
              </w:rPr>
              <w:t xml:space="preserve"> VaVaI srozumitelnou logikou přirozeného kariérního růstu.</w:t>
            </w:r>
            <w:r w:rsidR="00BB13F9" w:rsidRPr="00C30674">
              <w:rPr>
                <w:b/>
                <w:sz w:val="20"/>
                <w:lang w:val="cs"/>
              </w:rPr>
              <w:t xml:space="preserve"> Za účelem</w:t>
            </w:r>
            <w:r w:rsidRPr="00C30674">
              <w:rPr>
                <w:b/>
                <w:sz w:val="20"/>
                <w:lang w:val="cs"/>
              </w:rPr>
              <w:t xml:space="preserve"> </w:t>
            </w:r>
            <w:r w:rsidR="00BB13F9" w:rsidRPr="00C30674">
              <w:rPr>
                <w:b/>
                <w:sz w:val="20"/>
                <w:lang w:val="cs"/>
              </w:rPr>
              <w:t xml:space="preserve">toho </w:t>
            </w:r>
            <w:r w:rsidRPr="00C30674">
              <w:rPr>
                <w:b/>
                <w:sz w:val="20"/>
                <w:lang w:val="cs"/>
              </w:rPr>
              <w:t>je třeba vytvořit odpovídající trajektorie pro všechna růstová stádia,</w:t>
            </w:r>
            <w:r w:rsidR="00BB13F9" w:rsidRPr="00C30674">
              <w:rPr>
                <w:b/>
                <w:sz w:val="20"/>
                <w:lang w:val="cs"/>
              </w:rPr>
              <w:t xml:space="preserve"> tzn.,</w:t>
            </w:r>
            <w:r w:rsidRPr="00C30674">
              <w:rPr>
                <w:b/>
                <w:sz w:val="20"/>
                <w:lang w:val="cs"/>
              </w:rPr>
              <w:t xml:space="preserve"> od studentů doktorských studijních programů, přes post-doktorandy a výzkumné pracovníky na začátku jejich profesních kariér, až po seniorní vědecké leadery. Tyto trajektorie je </w:t>
            </w:r>
            <w:del w:id="19" w:author="Bubenková Monika" w:date="2023-06-07T07:34:00Z">
              <w:r w:rsidRPr="00D025BB">
                <w:rPr>
                  <w:b/>
                  <w:bCs/>
                  <w:lang w:val="cs"/>
                </w:rPr>
                <w:delText xml:space="preserve">třeba </w:delText>
              </w:r>
            </w:del>
            <w:r w:rsidR="008D1726" w:rsidRPr="00C30674">
              <w:rPr>
                <w:b/>
                <w:sz w:val="20"/>
                <w:lang w:val="cs"/>
              </w:rPr>
              <w:t>následně</w:t>
            </w:r>
            <w:ins w:id="20" w:author="Bubenková Monika" w:date="2023-06-07T07:34:00Z">
              <w:r w:rsidR="004427F5">
                <w:rPr>
                  <w:b/>
                  <w:bCs/>
                  <w:sz w:val="20"/>
                  <w:szCs w:val="20"/>
                  <w:lang w:val="cs"/>
                </w:rPr>
                <w:t xml:space="preserve"> třeba</w:t>
              </w:r>
            </w:ins>
            <w:r w:rsidR="008D1726" w:rsidRPr="00C30674">
              <w:rPr>
                <w:b/>
                <w:sz w:val="20"/>
                <w:lang w:val="cs"/>
              </w:rPr>
              <w:t xml:space="preserve"> </w:t>
            </w:r>
            <w:r w:rsidRPr="00C30674">
              <w:rPr>
                <w:b/>
                <w:sz w:val="20"/>
                <w:lang w:val="cs"/>
              </w:rPr>
              <w:t>podpořit prostřednictvím vhodných kompetitivních programů podpory VaVaI</w:t>
            </w:r>
            <w:r w:rsidR="00BB13F9" w:rsidRPr="00C30674">
              <w:rPr>
                <w:b/>
                <w:sz w:val="20"/>
                <w:lang w:val="cs"/>
              </w:rPr>
              <w:t>, které budou</w:t>
            </w:r>
            <w:r w:rsidRPr="00C30674">
              <w:rPr>
                <w:b/>
                <w:sz w:val="20"/>
                <w:lang w:val="cs"/>
              </w:rPr>
              <w:t xml:space="preserve"> </w:t>
            </w:r>
            <w:r w:rsidR="00BB13F9" w:rsidRPr="00C30674">
              <w:rPr>
                <w:b/>
                <w:sz w:val="20"/>
                <w:lang w:val="cs"/>
              </w:rPr>
              <w:t xml:space="preserve">vždy </w:t>
            </w:r>
            <w:r w:rsidRPr="00C30674">
              <w:rPr>
                <w:b/>
                <w:sz w:val="20"/>
                <w:lang w:val="cs"/>
              </w:rPr>
              <w:t>respekt</w:t>
            </w:r>
            <w:r w:rsidR="00BB13F9" w:rsidRPr="00C30674">
              <w:rPr>
                <w:b/>
                <w:sz w:val="20"/>
                <w:lang w:val="cs"/>
              </w:rPr>
              <w:t>ovat</w:t>
            </w:r>
            <w:r w:rsidRPr="00C30674">
              <w:rPr>
                <w:b/>
                <w:sz w:val="20"/>
                <w:lang w:val="cs"/>
              </w:rPr>
              <w:t xml:space="preserve"> příslušnou fázi kariérního rozvoje lidského kapitálu</w:t>
            </w:r>
            <w:r w:rsidRPr="00C30674">
              <w:rPr>
                <w:sz w:val="20"/>
                <w:lang w:val="cs"/>
              </w:rPr>
              <w:t xml:space="preserve"> a </w:t>
            </w:r>
            <w:r w:rsidR="00BB13F9" w:rsidRPr="00C30674">
              <w:rPr>
                <w:sz w:val="20"/>
                <w:lang w:val="cs"/>
              </w:rPr>
              <w:t>během</w:t>
            </w:r>
            <w:r w:rsidRPr="00C30674">
              <w:rPr>
                <w:sz w:val="20"/>
                <w:lang w:val="cs"/>
              </w:rPr>
              <w:t xml:space="preserve"> vyhodnocování projektů VaVaI brát zřetel na předchozí úspěšnost a rychlost </w:t>
            </w:r>
            <w:r w:rsidR="00BB13F9" w:rsidRPr="00C30674">
              <w:rPr>
                <w:sz w:val="20"/>
                <w:lang w:val="cs"/>
              </w:rPr>
              <w:t>naplnění</w:t>
            </w:r>
            <w:r w:rsidRPr="00C30674">
              <w:rPr>
                <w:sz w:val="20"/>
                <w:lang w:val="cs"/>
              </w:rPr>
              <w:t xml:space="preserve"> jednotlivých fází. K tomu je třeba definovat soubor klíčových </w:t>
            </w:r>
            <w:r w:rsidR="00BB13F9" w:rsidRPr="00C30674">
              <w:rPr>
                <w:sz w:val="20"/>
                <w:lang w:val="cs"/>
              </w:rPr>
              <w:t xml:space="preserve">výkonnostních </w:t>
            </w:r>
            <w:r w:rsidRPr="00C30674">
              <w:rPr>
                <w:sz w:val="20"/>
                <w:lang w:val="cs"/>
              </w:rPr>
              <w:t>indikátorů, jejichž dlouhodobé sledování umožní včas zachycovat a vyhodnocovat reálný vývoj v</w:t>
            </w:r>
            <w:r w:rsidR="00BB13F9" w:rsidRPr="00C30674">
              <w:rPr>
                <w:sz w:val="20"/>
                <w:lang w:val="cs"/>
              </w:rPr>
              <w:t> </w:t>
            </w:r>
            <w:r w:rsidRPr="00C30674">
              <w:rPr>
                <w:sz w:val="20"/>
                <w:lang w:val="cs"/>
              </w:rPr>
              <w:t xml:space="preserve">celém podpůrném ekosystému VaVaI a odhalit </w:t>
            </w:r>
            <w:r w:rsidR="00BB13F9" w:rsidRPr="00C30674">
              <w:rPr>
                <w:sz w:val="20"/>
                <w:lang w:val="cs"/>
              </w:rPr>
              <w:t xml:space="preserve">rovněž </w:t>
            </w:r>
            <w:r w:rsidRPr="00C30674">
              <w:rPr>
                <w:sz w:val="20"/>
                <w:lang w:val="cs"/>
              </w:rPr>
              <w:t>případná úzká hrdla v systému podpory kariérního a odborného růstu pracovníků ve VaVaI.</w:t>
            </w:r>
          </w:p>
          <w:p w14:paraId="755BEC32" w14:textId="172938D6" w:rsidR="000C4284" w:rsidRPr="00C30674" w:rsidRDefault="00734326" w:rsidP="00ED0D5C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Obdobná situace jako v případě rozvoje lidských zdrojů panuje </w:t>
            </w:r>
            <w:r w:rsidR="008D1726" w:rsidRPr="00C30674">
              <w:rPr>
                <w:b/>
                <w:sz w:val="20"/>
                <w:lang w:val="cs"/>
              </w:rPr>
              <w:t>také</w:t>
            </w:r>
            <w:r w:rsidRPr="00C30674">
              <w:rPr>
                <w:b/>
                <w:sz w:val="20"/>
                <w:lang w:val="cs"/>
              </w:rPr>
              <w:t xml:space="preserve"> v oblasti podpory inovačního potenciálu podniků</w:t>
            </w:r>
            <w:r w:rsidRPr="00C30674">
              <w:rPr>
                <w:sz w:val="20"/>
                <w:lang w:val="cs"/>
              </w:rPr>
              <w:t xml:space="preserve">. I zde platí, že je </w:t>
            </w:r>
            <w:del w:id="21" w:author="Bubenková Monika" w:date="2023-06-07T07:34:00Z">
              <w:r w:rsidRPr="00D025BB">
                <w:rPr>
                  <w:lang w:val="cs"/>
                </w:rPr>
                <w:delText>třeba</w:delText>
              </w:r>
            </w:del>
            <w:ins w:id="22" w:author="Bubenková Monika" w:date="2023-06-07T07:34:00Z">
              <w:r w:rsidR="004427F5">
                <w:rPr>
                  <w:sz w:val="20"/>
                  <w:szCs w:val="20"/>
                  <w:lang w:val="cs"/>
                </w:rPr>
                <w:t>po</w:t>
              </w:r>
              <w:r w:rsidRPr="00734326">
                <w:rPr>
                  <w:sz w:val="20"/>
                  <w:szCs w:val="20"/>
                  <w:lang w:val="cs"/>
                </w:rPr>
                <w:t>třeba</w:t>
              </w:r>
            </w:ins>
            <w:r w:rsidRPr="00C30674">
              <w:rPr>
                <w:sz w:val="20"/>
                <w:lang w:val="cs"/>
              </w:rPr>
              <w:t xml:space="preserve"> zohledňovat stádium inovační i celkové maturity a toto reflektovat ve specifických formách podpory VaVaI. </w:t>
            </w:r>
            <w:r w:rsidRPr="00C30674">
              <w:rPr>
                <w:b/>
                <w:sz w:val="20"/>
                <w:lang w:val="cs"/>
              </w:rPr>
              <w:t>I zde se předpokládá vytvoření specifických trajektorií, které budou zohledňovat posun mezi jednotlivými stádii inovační zralosti a umožní tak efektivnější vyhodnocování přínosů dílčích typů podpor, jejich provázanosti a synergií, stejně jako odhalování případných bílých míst k vyplnění aktuálně chybějícími nástroji podpory</w:t>
            </w:r>
            <w:r w:rsidRPr="00C30674">
              <w:rPr>
                <w:sz w:val="20"/>
                <w:lang w:val="cs"/>
              </w:rPr>
              <w:t>. Nedílnou součástí bude sledování pozice a posunů inovačních firem v hodnotových řetězcích, technologické úrovně podniků, odolnosti firemního sektoru vůči disrupcím</w:t>
            </w:r>
            <w:r w:rsidR="008D1726" w:rsidRPr="00C30674">
              <w:rPr>
                <w:sz w:val="20"/>
                <w:lang w:val="cs"/>
              </w:rPr>
              <w:t>, jakož i</w:t>
            </w:r>
            <w:r w:rsidRPr="00C30674">
              <w:rPr>
                <w:sz w:val="20"/>
                <w:lang w:val="cs"/>
              </w:rPr>
              <w:t xml:space="preserve"> jejich schopnosti adaptovat se na měnící se podmínky v rámci globálních odběratelsko-dodavatelských řetězců. Porozumění těmto atributům </w:t>
            </w:r>
            <w:r w:rsidR="008D1726" w:rsidRPr="00C30674">
              <w:rPr>
                <w:sz w:val="20"/>
                <w:lang w:val="cs"/>
              </w:rPr>
              <w:t xml:space="preserve">poté </w:t>
            </w:r>
            <w:r w:rsidRPr="00C30674">
              <w:rPr>
                <w:sz w:val="20"/>
                <w:lang w:val="cs"/>
              </w:rPr>
              <w:t xml:space="preserve">umožní </w:t>
            </w:r>
            <w:r w:rsidR="008D1726" w:rsidRPr="00C30674">
              <w:rPr>
                <w:sz w:val="20"/>
                <w:lang w:val="cs"/>
              </w:rPr>
              <w:t xml:space="preserve">plně </w:t>
            </w:r>
            <w:r w:rsidRPr="00C30674">
              <w:rPr>
                <w:sz w:val="20"/>
                <w:lang w:val="cs"/>
              </w:rPr>
              <w:t xml:space="preserve">adekvátně zacílit podpůrné nástroje konkrétním potřebám inovačních firem, a to v jednotlivých fázích jejich vývoje (tj. start-up, scale-up, apod.) a v konečném důsledku soustředit v rámci implementace Národní výzkumné a inovační strategie pro inteligentní specializaci ČR podporu do </w:t>
            </w:r>
            <w:r w:rsidR="008D1726" w:rsidRPr="00C30674">
              <w:rPr>
                <w:sz w:val="20"/>
                <w:lang w:val="cs"/>
              </w:rPr>
              <w:t xml:space="preserve">těch </w:t>
            </w:r>
            <w:r w:rsidRPr="00C30674">
              <w:rPr>
                <w:sz w:val="20"/>
                <w:lang w:val="cs"/>
              </w:rPr>
              <w:t>oblastí</w:t>
            </w:r>
            <w:r w:rsidR="008D1726" w:rsidRPr="00C30674">
              <w:rPr>
                <w:sz w:val="20"/>
                <w:lang w:val="cs"/>
              </w:rPr>
              <w:t xml:space="preserve">, které skýtají </w:t>
            </w:r>
            <w:r w:rsidRPr="00C30674">
              <w:rPr>
                <w:sz w:val="20"/>
                <w:lang w:val="cs"/>
              </w:rPr>
              <w:t>vysoký inovační potenciál.</w:t>
            </w:r>
          </w:p>
        </w:tc>
      </w:tr>
      <w:tr w:rsidR="005445B7" w:rsidRPr="005445B7" w14:paraId="39F8A98B" w14:textId="77777777" w:rsidTr="00121EFA">
        <w:trPr>
          <w:trHeight w:val="1124"/>
        </w:trPr>
        <w:tc>
          <w:tcPr>
            <w:tcW w:w="2405" w:type="dxa"/>
          </w:tcPr>
          <w:p w14:paraId="0E7E89CE" w14:textId="77777777" w:rsidR="000C4284" w:rsidRPr="00C30674" w:rsidRDefault="000C4284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742E9435" w14:textId="7E57B6EE" w:rsidR="000C4284" w:rsidRPr="00C30674" w:rsidRDefault="00734326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Kýženým přínosem opatření je posílení strategické inteligence pro přípravu, tvorbu, implementaci, monitoring a evaluaci politiky VaVaI v ČR, přičemž zvláštní pozornost musí být věnována </w:t>
            </w:r>
            <w:r w:rsidR="008D1726" w:rsidRPr="00C30674">
              <w:rPr>
                <w:b/>
                <w:sz w:val="20"/>
                <w:lang w:val="cs"/>
              </w:rPr>
              <w:t xml:space="preserve">také </w:t>
            </w:r>
            <w:r w:rsidRPr="00C30674">
              <w:rPr>
                <w:b/>
                <w:sz w:val="20"/>
                <w:lang w:val="cs"/>
              </w:rPr>
              <w:t>mezinárodnímu benchmarkingu ČR v jednotlivých sektorech provádění VaVaI (</w:t>
            </w:r>
            <w:r w:rsidR="008D1726" w:rsidRPr="00C30674">
              <w:rPr>
                <w:b/>
                <w:sz w:val="20"/>
                <w:lang w:val="cs"/>
              </w:rPr>
              <w:t xml:space="preserve">tj. </w:t>
            </w:r>
            <w:r w:rsidRPr="00C30674">
              <w:rPr>
                <w:b/>
                <w:sz w:val="20"/>
                <w:lang w:val="cs"/>
              </w:rPr>
              <w:t>vládní, vysokoškolský a podnikový sektor) a stanovení optimální skladby dotačních titulů na podporu VaVaI v ČR reflektujících růstová stádia lidských zdrojů</w:t>
            </w:r>
            <w:r w:rsidR="008D1726" w:rsidRPr="00C30674">
              <w:rPr>
                <w:b/>
                <w:sz w:val="20"/>
                <w:lang w:val="cs"/>
              </w:rPr>
              <w:t xml:space="preserve"> a</w:t>
            </w:r>
            <w:r w:rsidRPr="00C30674">
              <w:rPr>
                <w:b/>
                <w:sz w:val="20"/>
                <w:lang w:val="cs"/>
              </w:rPr>
              <w:t xml:space="preserve"> inovujících podniků</w:t>
            </w:r>
            <w:r w:rsidRPr="00C30674">
              <w:rPr>
                <w:sz w:val="20"/>
                <w:lang w:val="cs"/>
              </w:rPr>
              <w:t>.</w:t>
            </w:r>
          </w:p>
        </w:tc>
      </w:tr>
      <w:tr w:rsidR="005445B7" w:rsidRPr="005445B7" w14:paraId="68ECD586" w14:textId="77777777" w:rsidTr="00121EFA">
        <w:trPr>
          <w:trHeight w:val="1123"/>
        </w:trPr>
        <w:tc>
          <w:tcPr>
            <w:tcW w:w="2405" w:type="dxa"/>
          </w:tcPr>
          <w:p w14:paraId="138D0FBE" w14:textId="77777777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Implementace</w:t>
            </w:r>
          </w:p>
        </w:tc>
        <w:tc>
          <w:tcPr>
            <w:tcW w:w="7223" w:type="dxa"/>
          </w:tcPr>
          <w:p w14:paraId="779F5132" w14:textId="05A071F5" w:rsidR="00734326" w:rsidRPr="00C30674" w:rsidRDefault="00C622E8" w:rsidP="002C00FE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Realizace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 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reformního 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opatření 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bude probíhat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 v gesci 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Ministerstva školství, mládeže a tělovýchovy (dále jen „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>MŠMT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“)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 s odběrateli výstupů tohoto opatření napříč všemi aktéry politiky VaVaI, a to prostřednictvím využití a rozšíření kapacit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y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 </w:t>
            </w:r>
            <w:r w:rsidR="008D1726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tzv. </w:t>
            </w:r>
            <w:r w:rsidR="00734326" w:rsidRPr="00C30674">
              <w:rPr>
                <w:rFonts w:asciiTheme="majorHAnsi" w:hAnsiTheme="majorHAnsi"/>
                <w:b/>
                <w:sz w:val="20"/>
                <w:lang w:val="cs"/>
              </w:rPr>
              <w:t>projektu sdílených činností STRATIN+</w:t>
            </w:r>
            <w:r w:rsidR="00734326" w:rsidRPr="00C30674">
              <w:rPr>
                <w:rFonts w:asciiTheme="majorHAnsi" w:hAnsiTheme="majorHAnsi"/>
                <w:sz w:val="20"/>
                <w:lang w:val="cs"/>
              </w:rPr>
              <w:t xml:space="preserve"> (</w:t>
            </w:r>
            <w:r w:rsidR="00734326" w:rsidRPr="00C30674">
              <w:rPr>
                <w:rFonts w:asciiTheme="majorHAnsi" w:hAnsiTheme="majorHAnsi"/>
                <w:i/>
                <w:sz w:val="20"/>
                <w:lang w:val="cs"/>
              </w:rPr>
              <w:t>Strategická inteligence pro výzkum a inovace</w:t>
            </w:r>
            <w:r w:rsidR="00734326" w:rsidRPr="00C30674">
              <w:rPr>
                <w:rFonts w:asciiTheme="majorHAnsi" w:hAnsiTheme="majorHAnsi"/>
                <w:sz w:val="20"/>
                <w:lang w:val="cs"/>
              </w:rPr>
              <w:t>).</w:t>
            </w:r>
          </w:p>
          <w:p w14:paraId="11B28E1E" w14:textId="32E52CB7" w:rsidR="00734326" w:rsidRPr="00C30674" w:rsidRDefault="00734326" w:rsidP="002C00FE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</w:rPr>
            </w:pPr>
            <w:r w:rsidRPr="00C30674">
              <w:rPr>
                <w:rFonts w:asciiTheme="majorHAnsi" w:hAnsiTheme="majorHAnsi"/>
                <w:sz w:val="20"/>
              </w:rPr>
              <w:t>Účelem projektu sdílených činností „Strategická inteligence pro výzkum a inovace“ je poskytovat analytické kapacity a na datech založené strategické informace (tj. služby strategické inteligence) orgánům veřejné správy a výzkumným organizacím v ČR pro přípravu, tvorbu, implementaci, monitoring a evaluaci politiky VaVaI.</w:t>
            </w:r>
          </w:p>
          <w:p w14:paraId="35FAD783" w14:textId="4B4E4DF4" w:rsidR="00734326" w:rsidRPr="00C30674" w:rsidRDefault="00734326" w:rsidP="002C00FE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Rozšířené kapacity projektu sdílených činností STRATIN+ budou koncentrovány na posílení analytických prací a přípravu podkladů k realizaci politik VaVaI založených na důkazech v oblastech uvedených </w:t>
            </w:r>
            <w:r w:rsidR="00E41DDD" w:rsidRPr="00C30674">
              <w:rPr>
                <w:rFonts w:asciiTheme="majorHAnsi" w:hAnsiTheme="majorHAnsi"/>
                <w:b/>
                <w:sz w:val="20"/>
                <w:lang w:val="cs"/>
              </w:rPr>
              <w:t>výše v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 písm. (a) – (d)</w:t>
            </w:r>
            <w:r w:rsidRPr="00C30674">
              <w:rPr>
                <w:rFonts w:asciiTheme="majorHAnsi" w:hAnsiTheme="majorHAnsi"/>
                <w:sz w:val="20"/>
                <w:lang w:val="cs"/>
              </w:rPr>
              <w:t xml:space="preserve"> tak, aby bylo možné průběžně monitorovat a vyhodnocovat reformní úsilí, co se týče rozvoje excelence ve VaVaI</w:t>
            </w:r>
            <w:r w:rsidR="00E41DDD" w:rsidRPr="00C30674">
              <w:rPr>
                <w:rFonts w:asciiTheme="majorHAnsi" w:hAnsiTheme="majorHAnsi"/>
                <w:sz w:val="20"/>
                <w:lang w:val="cs"/>
              </w:rPr>
              <w:t xml:space="preserve"> v ČR</w:t>
            </w:r>
            <w:r w:rsidRPr="00C30674">
              <w:rPr>
                <w:rFonts w:asciiTheme="majorHAnsi" w:hAnsiTheme="majorHAnsi"/>
                <w:sz w:val="20"/>
                <w:lang w:val="cs"/>
              </w:rPr>
              <w:t>, posílení mezinárodní spolupráce ČR ve VaVaI, jakož i strategického rozvoje lidského kapitálu a inteligentní specializace ekonomiky ČR.</w:t>
            </w:r>
          </w:p>
          <w:p w14:paraId="052BD693" w14:textId="657D7CF5" w:rsidR="00942F0C" w:rsidRDefault="00942F0C" w:rsidP="002C00FE">
            <w:pPr>
              <w:spacing w:before="120" w:after="120" w:line="240" w:lineRule="auto"/>
              <w:jc w:val="both"/>
              <w:rPr>
                <w:ins w:id="23" w:author="Bubenková Monika" w:date="2023-06-07T07:34:00Z"/>
                <w:rFonts w:asciiTheme="majorHAnsi" w:hAnsiTheme="majorHAnsi" w:cstheme="majorHAnsi"/>
                <w:sz w:val="20"/>
                <w:szCs w:val="20"/>
                <w:lang w:val="cs"/>
              </w:rPr>
            </w:pPr>
            <w:ins w:id="24" w:author="Bubenková Monika" w:date="2023-06-07T07:34:00Z"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Specifický</w:t>
              </w:r>
              <w:r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modul projektu sdílených činností STRATIN+ bude </w:t>
              </w:r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do budoucna dedikován </w:t>
              </w:r>
              <w:r w:rsidR="009E096D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na </w:t>
              </w:r>
              <w:r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zabezpečení služeb analytické podpory činností Rady pro výzkum, vývoj a inovace</w:t>
              </w:r>
              <w:r w:rsidR="001A56DF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</w:t>
              </w:r>
              <w:r w:rsidR="001A56DF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(dále jen „RVVI“)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, jako centrálního orgánu, do jehož gesce náleží mj. formulace Národní politiky VaVaI ČR, definování Národních priorit orientovaného VaVaI ČR </w:t>
              </w:r>
              <w:r w:rsidR="001A56DF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a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nebo příprava každoroční analýzy stavu VaVaI v ČR a jejich srovnání se zahraničím.</w:t>
              </w:r>
            </w:ins>
          </w:p>
          <w:p w14:paraId="248F29ED" w14:textId="015BDBAE" w:rsidR="00942F0C" w:rsidRDefault="00942F0C" w:rsidP="00942F0C">
            <w:pPr>
              <w:spacing w:before="120" w:after="120" w:line="240" w:lineRule="auto"/>
              <w:jc w:val="both"/>
              <w:rPr>
                <w:ins w:id="25" w:author="Bubenková Monika" w:date="2023-06-07T07:34:00Z"/>
                <w:rFonts w:asciiTheme="majorHAnsi" w:hAnsiTheme="majorHAnsi" w:cstheme="majorHAnsi"/>
                <w:sz w:val="20"/>
                <w:szCs w:val="20"/>
                <w:lang w:val="cs"/>
              </w:rPr>
            </w:pPr>
            <w:ins w:id="26" w:author="Bubenková Monika" w:date="2023-06-07T07:34:00Z">
              <w:r w:rsidRP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Současně budou </w:t>
              </w:r>
              <w:r w:rsid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v rámci</w:t>
              </w:r>
              <w:r w:rsidRP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projektu sdílených činností STRATIN+ </w:t>
              </w:r>
              <w:r w:rsidR="001A56DF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nově </w:t>
              </w:r>
              <w:r w:rsidRP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podporovány</w:t>
              </w:r>
              <w:r w:rsidR="001A56DF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t</w:t>
              </w:r>
              <w:r w:rsidR="00730795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ak</w:t>
              </w:r>
              <w:r w:rsidR="001A56DF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t</w:t>
              </w:r>
              <w:r w:rsidR="00730795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é</w:t>
              </w:r>
              <w:r w:rsidR="001A56DF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ž</w:t>
              </w:r>
              <w:r w:rsidRP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činnosti strategické inteligence ve vztahu k systematickému budování kapacit pro zvýšení </w:t>
              </w:r>
              <w:r w:rsid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úspěšnosti</w:t>
              </w:r>
              <w:r w:rsidRP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ČR v projektech</w:t>
              </w:r>
              <w:r w:rsid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</w:t>
              </w:r>
              <w:r w:rsidRPr="00DB77E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ERC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 (</w:t>
              </w:r>
              <w:r w:rsidRPr="00942F0C">
                <w:rPr>
                  <w:rFonts w:asciiTheme="majorHAnsi" w:hAnsiTheme="majorHAnsi" w:cstheme="majorHAnsi"/>
                  <w:i/>
                  <w:iCs/>
                  <w:sz w:val="20"/>
                  <w:szCs w:val="20"/>
                  <w:lang w:val="cs"/>
                </w:rPr>
                <w:t>European Research Council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).  </w:t>
              </w:r>
            </w:ins>
          </w:p>
          <w:p w14:paraId="6BF7FCE9" w14:textId="77777777" w:rsidR="00942F0C" w:rsidRPr="00C30674" w:rsidRDefault="00734326" w:rsidP="002C00FE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Výstup</w:t>
            </w:r>
            <w:r w:rsidR="00E41DDD" w:rsidRPr="00C30674">
              <w:rPr>
                <w:rFonts w:asciiTheme="majorHAnsi" w:hAnsiTheme="majorHAnsi"/>
                <w:b/>
                <w:sz w:val="20"/>
                <w:lang w:val="cs"/>
              </w:rPr>
              <w:t>em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 projektu sdílených činností STRATIN+ budou datové sady, nové analytické nástroje a cílené odborné podklady pro systematický monitoring a </w:t>
            </w:r>
            <w:r w:rsidR="00E41DDD"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pro 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>vyhodnocení dynamiky ekosystému VaVaI v ČR</w:t>
            </w:r>
            <w:r w:rsidRPr="00C30674">
              <w:rPr>
                <w:rFonts w:asciiTheme="majorHAnsi" w:hAnsiTheme="majorHAnsi"/>
                <w:sz w:val="20"/>
                <w:lang w:val="cs"/>
              </w:rPr>
              <w:t>. Tyto výstupy budou průběžně poskytovány po celou dobu realizace projektu.</w:t>
            </w:r>
            <w:ins w:id="27" w:author="Bubenková Monika" w:date="2023-06-07T07:34:00Z">
              <w:r w:rsidR="00942F0C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 </w:t>
              </w:r>
            </w:ins>
          </w:p>
          <w:p w14:paraId="742F1919" w14:textId="2ADB128A" w:rsidR="00BB0522" w:rsidRPr="00C30674" w:rsidRDefault="00BB0522" w:rsidP="00BB0522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C30674">
              <w:rPr>
                <w:rFonts w:asciiTheme="majorHAnsi" w:hAnsiTheme="majorHAnsi"/>
                <w:sz w:val="20"/>
                <w:lang w:val="cs"/>
              </w:rPr>
              <w:t>Harmonogram implementace:</w:t>
            </w:r>
          </w:p>
          <w:p w14:paraId="4730094F" w14:textId="75109B08" w:rsidR="00BB0522" w:rsidRPr="00C30674" w:rsidRDefault="00E46236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C30674">
              <w:rPr>
                <w:rFonts w:asciiTheme="majorHAnsi" w:hAnsiTheme="majorHAnsi"/>
                <w:b/>
                <w:sz w:val="20"/>
              </w:rPr>
              <w:t xml:space="preserve">přijetí usnesení vlády ČR </w:t>
            </w:r>
            <w:r w:rsidRPr="00C30674">
              <w:rPr>
                <w:rFonts w:asciiTheme="majorHAnsi" w:hAnsiTheme="majorHAnsi"/>
                <w:sz w:val="20"/>
              </w:rPr>
              <w:t>schvalující rozšíření věcného zaměření a kapacit projektu sdílených činností STRATIN+ a dobu jeho implementace nejméně do roku 2030 → nejpozději 4.Q 2024</w:t>
            </w:r>
          </w:p>
          <w:p w14:paraId="5BBA4420" w14:textId="171544CA" w:rsidR="00584EFB" w:rsidRPr="00584EFB" w:rsidRDefault="00584EFB" w:rsidP="00584EFB">
            <w:pPr>
              <w:pStyle w:val="Odstavecseseznamem"/>
              <w:spacing w:before="120" w:after="120" w:line="240" w:lineRule="auto"/>
              <w:ind w:left="360"/>
              <w:contextualSpacing w:val="0"/>
              <w:jc w:val="both"/>
              <w:rPr>
                <w:ins w:id="28" w:author="Bubenková Monika" w:date="2023-06-07T07:34:00Z"/>
                <w:rFonts w:asciiTheme="majorHAnsi" w:hAnsiTheme="majorHAnsi" w:cstheme="majorHAnsi"/>
                <w:i/>
                <w:iCs/>
                <w:sz w:val="20"/>
                <w:szCs w:val="20"/>
                <w:lang w:val="cs"/>
              </w:rPr>
            </w:pPr>
            <w:ins w:id="29" w:author="Bubenková Monika" w:date="2023-06-07T07:34:00Z">
              <w:r>
                <w:rPr>
                  <w:rFonts w:asciiTheme="majorHAnsi" w:hAnsiTheme="majorHAnsi" w:cstheme="majorHAnsi"/>
                  <w:i/>
                  <w:iCs/>
                  <w:sz w:val="20"/>
                  <w:szCs w:val="20"/>
                </w:rPr>
                <w:t>T</w:t>
              </w:r>
              <w:r w:rsidRPr="00584EFB">
                <w:rPr>
                  <w:rFonts w:asciiTheme="majorHAnsi" w:hAnsiTheme="majorHAnsi" w:cstheme="majorHAnsi"/>
                  <w:i/>
                  <w:iCs/>
                  <w:sz w:val="20"/>
                  <w:szCs w:val="20"/>
                </w:rPr>
                <w:t>echnicky se bude jednat o nový projekt sdílených činností, jehož realizace plynule naváže na realizaci stávajícího projektu sdílených činností STRATIN+, jehož doba řešení skončí v roce 2024</w:t>
              </w:r>
              <w:r>
                <w:rPr>
                  <w:rFonts w:asciiTheme="majorHAnsi" w:hAnsiTheme="majorHAnsi" w:cstheme="majorHAnsi"/>
                  <w:i/>
                  <w:iCs/>
                  <w:sz w:val="20"/>
                  <w:szCs w:val="20"/>
                </w:rPr>
                <w:t>.</w:t>
              </w:r>
            </w:ins>
          </w:p>
          <w:p w14:paraId="1B43B805" w14:textId="77777777" w:rsidR="00BB0522" w:rsidRDefault="00BB0522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ins w:id="30" w:author="Bubenková Monika" w:date="2023-06-07T07:34:00Z"/>
                <w:rFonts w:asciiTheme="majorHAnsi" w:hAnsiTheme="majorHAnsi" w:cstheme="majorHAnsi"/>
                <w:sz w:val="20"/>
                <w:szCs w:val="20"/>
                <w:lang w:val="cs"/>
              </w:rPr>
            </w:pP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zahájení poskytování podpory na realizaci projektu sdílených činností STRATIN+ </w:t>
            </w:r>
            <w:r w:rsidRPr="00C30674">
              <w:rPr>
                <w:rFonts w:asciiTheme="majorHAnsi" w:hAnsiTheme="majorHAnsi"/>
                <w:sz w:val="20"/>
                <w:lang w:val="cs"/>
              </w:rPr>
              <w:t>v souladu se schváleným usnesením vlády ČR</w:t>
            </w:r>
            <w:r w:rsidRPr="00C30674">
              <w:rPr>
                <w:rFonts w:asciiTheme="majorHAnsi" w:hAnsiTheme="majorHAnsi"/>
                <w:b/>
                <w:sz w:val="20"/>
                <w:lang w:val="cs"/>
              </w:rPr>
              <w:t xml:space="preserve"> </w:t>
            </w:r>
            <w:r w:rsidRPr="00C30674">
              <w:rPr>
                <w:rFonts w:asciiTheme="majorHAnsi" w:hAnsiTheme="majorHAnsi"/>
                <w:sz w:val="20"/>
                <w:lang w:val="cs"/>
              </w:rPr>
              <w:t xml:space="preserve">→ </w:t>
            </w:r>
            <w:r w:rsidR="0040444F" w:rsidRPr="00C30674">
              <w:rPr>
                <w:rFonts w:asciiTheme="majorHAnsi" w:hAnsiTheme="majorHAnsi"/>
                <w:sz w:val="20"/>
                <w:lang w:val="cs"/>
              </w:rPr>
              <w:t>nejpozději</w:t>
            </w:r>
            <w:r w:rsidRPr="00C30674">
              <w:rPr>
                <w:rFonts w:asciiTheme="majorHAnsi" w:hAnsiTheme="majorHAnsi"/>
                <w:sz w:val="20"/>
                <w:lang w:val="cs"/>
              </w:rPr>
              <w:t xml:space="preserve"> 1.Q 2025</w:t>
            </w:r>
          </w:p>
          <w:p w14:paraId="78261B28" w14:textId="23DEF76C" w:rsidR="00584EFB" w:rsidRPr="00C30674" w:rsidRDefault="00584EFB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/>
                <w:sz w:val="20"/>
                <w:lang w:val="cs"/>
              </w:rPr>
            </w:pPr>
            <w:ins w:id="31" w:author="Bubenková Monika" w:date="2023-06-07T07:34:00Z"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příprava analytické studie mapující 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>stávající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 xml:space="preserve"> skladb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>u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 xml:space="preserve"> dotačních titulů na podporu VaVaI v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> 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>ČR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>, co do reflexe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 xml:space="preserve"> růstov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>ých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 xml:space="preserve"> stádi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>í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 xml:space="preserve"> lidských zdrojů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 xml:space="preserve"> a</w:t>
              </w:r>
              <w:r w:rsidRPr="00734326">
                <w:rPr>
                  <w:b/>
                  <w:bCs/>
                  <w:sz w:val="20"/>
                  <w:szCs w:val="20"/>
                  <w:lang w:val="cs"/>
                </w:rPr>
                <w:t xml:space="preserve"> inovujících podniků</w:t>
              </w:r>
              <w:r>
                <w:rPr>
                  <w:b/>
                  <w:bCs/>
                  <w:sz w:val="20"/>
                  <w:szCs w:val="20"/>
                  <w:lang w:val="cs"/>
                </w:rPr>
                <w:t xml:space="preserve"> 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→ nejpozději</w:t>
              </w:r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 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2</w:t>
              </w:r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.Q 202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6</w:t>
              </w:r>
            </w:ins>
          </w:p>
        </w:tc>
      </w:tr>
      <w:tr w:rsidR="005445B7" w:rsidRPr="005445B7" w14:paraId="0AC31F41" w14:textId="77777777" w:rsidTr="00121EFA">
        <w:trPr>
          <w:trHeight w:val="70"/>
        </w:trPr>
        <w:tc>
          <w:tcPr>
            <w:tcW w:w="2405" w:type="dxa"/>
          </w:tcPr>
          <w:p w14:paraId="60C86998" w14:textId="13F264E1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Spolupráce a</w:t>
            </w:r>
            <w:r w:rsidR="005D70BF" w:rsidRPr="00C30674">
              <w:rPr>
                <w:sz w:val="20"/>
              </w:rPr>
              <w:t> </w:t>
            </w:r>
            <w:r w:rsidRPr="00C30674">
              <w:rPr>
                <w:sz w:val="20"/>
              </w:rPr>
              <w:t>zapojení zúčastněných stran</w:t>
            </w:r>
          </w:p>
        </w:tc>
        <w:tc>
          <w:tcPr>
            <w:tcW w:w="7223" w:type="dxa"/>
          </w:tcPr>
          <w:p w14:paraId="3E4B17F3" w14:textId="23762DEE" w:rsidR="00CF285C" w:rsidRDefault="00F175F4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ns w:id="32" w:author="Bubenková Monika" w:date="2023-06-07T07:34:00Z"/>
                <w:sz w:val="20"/>
                <w:szCs w:val="20"/>
              </w:rPr>
            </w:pPr>
            <w:r w:rsidRPr="00C30674">
              <w:rPr>
                <w:sz w:val="20"/>
              </w:rPr>
              <w:t xml:space="preserve">Za účelem efektivní implementace projektu sdílených činností STRATIN+ bude ustaven </w:t>
            </w:r>
            <w:r w:rsidRPr="00C30674">
              <w:rPr>
                <w:b/>
                <w:sz w:val="20"/>
              </w:rPr>
              <w:t xml:space="preserve">řídicí výbor složený ze zástupců relevantních orgánů státní správy ČR zodpovědných za </w:t>
            </w:r>
            <w:r w:rsidR="0008349E" w:rsidRPr="00C30674">
              <w:rPr>
                <w:b/>
                <w:sz w:val="20"/>
              </w:rPr>
              <w:t>realizaci</w:t>
            </w:r>
            <w:r w:rsidRPr="00C30674">
              <w:rPr>
                <w:b/>
                <w:sz w:val="20"/>
              </w:rPr>
              <w:t xml:space="preserve"> politiky VaVaI a představitelů stěžejních </w:t>
            </w:r>
            <w:r w:rsidR="00E41DDD" w:rsidRPr="00C30674">
              <w:rPr>
                <w:b/>
                <w:sz w:val="20"/>
              </w:rPr>
              <w:t>aktérů</w:t>
            </w:r>
            <w:r w:rsidRPr="00C30674">
              <w:rPr>
                <w:b/>
                <w:sz w:val="20"/>
              </w:rPr>
              <w:t xml:space="preserve"> VaVaI, </w:t>
            </w:r>
            <w:r w:rsidR="00E41DDD" w:rsidRPr="00C30674">
              <w:rPr>
                <w:b/>
                <w:sz w:val="20"/>
              </w:rPr>
              <w:t>kterými</w:t>
            </w:r>
            <w:r w:rsidRPr="00C30674">
              <w:rPr>
                <w:b/>
                <w:sz w:val="20"/>
              </w:rPr>
              <w:t xml:space="preserve"> jsou Česká konference rektorů</w:t>
            </w:r>
            <w:r w:rsidR="00E41DDD" w:rsidRPr="00C30674">
              <w:rPr>
                <w:b/>
                <w:sz w:val="20"/>
              </w:rPr>
              <w:t xml:space="preserve"> </w:t>
            </w:r>
            <w:del w:id="33" w:author="Bubenková Monika" w:date="2023-06-07T07:34:00Z">
              <w:r w:rsidR="00E41DDD" w:rsidRPr="00D025BB">
                <w:rPr>
                  <w:b/>
                  <w:bCs/>
                </w:rPr>
                <w:delText>a</w:delText>
              </w:r>
            </w:del>
            <w:ins w:id="34" w:author="Bubenková Monika" w:date="2023-06-07T07:34:00Z">
              <w:r w:rsidR="00E41DDD">
                <w:rPr>
                  <w:b/>
                  <w:bCs/>
                  <w:sz w:val="20"/>
                  <w:szCs w:val="20"/>
                </w:rPr>
                <w:t>a</w:t>
              </w:r>
              <w:r w:rsidR="001A56DF">
                <w:rPr>
                  <w:b/>
                  <w:bCs/>
                  <w:sz w:val="20"/>
                  <w:szCs w:val="20"/>
                </w:rPr>
                <w:t>nebo</w:t>
              </w:r>
            </w:ins>
            <w:r w:rsidR="00E41DDD" w:rsidRPr="00C30674">
              <w:rPr>
                <w:b/>
                <w:sz w:val="20"/>
              </w:rPr>
              <w:t xml:space="preserve"> Akademie věd ČR</w:t>
            </w:r>
            <w:r w:rsidRPr="00C30674">
              <w:rPr>
                <w:sz w:val="20"/>
              </w:rPr>
              <w:t>.</w:t>
            </w:r>
          </w:p>
          <w:p w14:paraId="0387C5FD" w14:textId="032E4F80" w:rsidR="001A56DF" w:rsidRPr="00C30674" w:rsidRDefault="001A56D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ins w:id="35" w:author="Bubenková Monika" w:date="2023-06-07T07:34:00Z"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lastRenderedPageBreak/>
                <w:t>Specifický</w:t>
              </w:r>
              <w:r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modul projektu sdílených činností STRATIN+</w:t>
              </w:r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na </w:t>
              </w:r>
              <w:r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za</w:t>
              </w:r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jištění</w:t>
              </w:r>
              <w:r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služeb analytické podpory činností R</w:t>
              </w:r>
              <w:r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VVI bude řízen přímo ze strany RVVI, tzn., mimo platformu řídicího výboru.</w:t>
              </w:r>
            </w:ins>
          </w:p>
        </w:tc>
      </w:tr>
      <w:tr w:rsidR="005445B7" w:rsidRPr="005445B7" w14:paraId="21FE3973" w14:textId="77777777" w:rsidTr="00121EFA">
        <w:tc>
          <w:tcPr>
            <w:tcW w:w="2405" w:type="dxa"/>
          </w:tcPr>
          <w:p w14:paraId="7A92B7C2" w14:textId="3D24D5B9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lastRenderedPageBreak/>
              <w:t>Překážky a</w:t>
            </w:r>
            <w:r w:rsidR="005D70BF" w:rsidRPr="00C30674">
              <w:rPr>
                <w:sz w:val="20"/>
              </w:rPr>
              <w:t> </w:t>
            </w:r>
            <w:r w:rsidRPr="00C30674">
              <w:rPr>
                <w:sz w:val="20"/>
              </w:rPr>
              <w:t>rizika</w:t>
            </w:r>
          </w:p>
        </w:tc>
        <w:tc>
          <w:tcPr>
            <w:tcW w:w="7223" w:type="dxa"/>
          </w:tcPr>
          <w:p w14:paraId="5CADDE1D" w14:textId="5A7E98AA" w:rsidR="00CF285C" w:rsidRPr="00C30674" w:rsidRDefault="0008349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C30674">
              <w:rPr>
                <w:sz w:val="20"/>
              </w:rPr>
              <w:t>P</w:t>
            </w:r>
            <w:r w:rsidR="00D3205B" w:rsidRPr="00C30674">
              <w:rPr>
                <w:sz w:val="20"/>
              </w:rPr>
              <w:t>ředpoklad implementac</w:t>
            </w:r>
            <w:r w:rsidRPr="00C30674">
              <w:rPr>
                <w:sz w:val="20"/>
              </w:rPr>
              <w:t>e</w:t>
            </w:r>
            <w:r w:rsidR="00D3205B" w:rsidRPr="00C30674">
              <w:rPr>
                <w:sz w:val="20"/>
              </w:rPr>
              <w:t xml:space="preserve"> opatření </w:t>
            </w:r>
            <w:r w:rsidRPr="00C30674">
              <w:rPr>
                <w:sz w:val="20"/>
              </w:rPr>
              <w:t xml:space="preserve">spočívá v </w:t>
            </w:r>
            <w:r w:rsidRPr="00C30674">
              <w:rPr>
                <w:b/>
                <w:sz w:val="20"/>
              </w:rPr>
              <w:t>disponibilitě</w:t>
            </w:r>
            <w:r w:rsidR="00D3205B" w:rsidRPr="00C30674">
              <w:rPr>
                <w:b/>
                <w:sz w:val="20"/>
              </w:rPr>
              <w:t xml:space="preserve"> dostatečn</w:t>
            </w:r>
            <w:r w:rsidRPr="00C30674">
              <w:rPr>
                <w:b/>
                <w:sz w:val="20"/>
              </w:rPr>
              <w:t>ých</w:t>
            </w:r>
            <w:r w:rsidR="00D3205B" w:rsidRPr="00C30674">
              <w:rPr>
                <w:b/>
                <w:sz w:val="20"/>
              </w:rPr>
              <w:t xml:space="preserve"> rozpočtov</w:t>
            </w:r>
            <w:r w:rsidRPr="00C30674">
              <w:rPr>
                <w:b/>
                <w:sz w:val="20"/>
              </w:rPr>
              <w:t>ých</w:t>
            </w:r>
            <w:r w:rsidR="00D3205B" w:rsidRPr="00C30674">
              <w:rPr>
                <w:b/>
                <w:sz w:val="20"/>
              </w:rPr>
              <w:t xml:space="preserve"> </w:t>
            </w:r>
            <w:r w:rsidR="007A12AF" w:rsidRPr="00C30674">
              <w:rPr>
                <w:b/>
                <w:sz w:val="20"/>
              </w:rPr>
              <w:t>prostředků</w:t>
            </w:r>
            <w:r w:rsidR="00D3205B" w:rsidRPr="00C30674">
              <w:rPr>
                <w:b/>
                <w:sz w:val="20"/>
              </w:rPr>
              <w:t xml:space="preserve"> </w:t>
            </w:r>
            <w:r w:rsidR="007A12AF" w:rsidRPr="00C30674">
              <w:rPr>
                <w:sz w:val="20"/>
              </w:rPr>
              <w:t>k</w:t>
            </w:r>
            <w:r w:rsidR="00D3205B" w:rsidRPr="00C30674">
              <w:rPr>
                <w:sz w:val="20"/>
              </w:rPr>
              <w:t xml:space="preserve"> realizaci opatření alokovan</w:t>
            </w:r>
            <w:r w:rsidRPr="00C30674">
              <w:rPr>
                <w:sz w:val="20"/>
              </w:rPr>
              <w:t>ých</w:t>
            </w:r>
            <w:r w:rsidR="00D3205B" w:rsidRPr="00C30674">
              <w:rPr>
                <w:sz w:val="20"/>
              </w:rPr>
              <w:t xml:space="preserve"> v</w:t>
            </w:r>
            <w:r w:rsidRPr="00C30674">
              <w:rPr>
                <w:sz w:val="20"/>
              </w:rPr>
              <w:t>e</w:t>
            </w:r>
            <w:r w:rsidR="00D3205B" w:rsidRPr="00C30674">
              <w:rPr>
                <w:sz w:val="20"/>
              </w:rPr>
              <w:t xml:space="preserve"> výdaj</w:t>
            </w:r>
            <w:r w:rsidRPr="00C30674">
              <w:rPr>
                <w:sz w:val="20"/>
              </w:rPr>
              <w:t>ích</w:t>
            </w:r>
            <w:r w:rsidR="00D3205B" w:rsidRPr="00C30674">
              <w:rPr>
                <w:sz w:val="20"/>
              </w:rPr>
              <w:t xml:space="preserve"> státního rozpočtu ČR na VaVaI, a to přes probíhající konsolidaci veřejných rozpočtů</w:t>
            </w:r>
            <w:r w:rsidRPr="00C30674">
              <w:rPr>
                <w:sz w:val="20"/>
              </w:rPr>
              <w:t xml:space="preserve"> ČR</w:t>
            </w:r>
            <w:r w:rsidR="00D3205B" w:rsidRPr="00C30674">
              <w:rPr>
                <w:sz w:val="20"/>
              </w:rPr>
              <w:t>.</w:t>
            </w:r>
          </w:p>
          <w:p w14:paraId="7C4FF1DA" w14:textId="788B17F1" w:rsidR="007A12AF" w:rsidRPr="00C30674" w:rsidRDefault="007A12AF" w:rsidP="00C306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sz w:val="20"/>
              </w:rPr>
            </w:pPr>
            <w:r w:rsidRPr="00C30674">
              <w:rPr>
                <w:sz w:val="20"/>
              </w:rPr>
              <w:t>Rizikem pro implementaci opatření je</w:t>
            </w:r>
            <w:r w:rsidRPr="00C30674">
              <w:rPr>
                <w:b/>
                <w:sz w:val="20"/>
              </w:rPr>
              <w:t xml:space="preserve"> neochota a nepřipravenost orgánů státní správy ČR v roli tvůrců politiky VaVaI a poskytovatelů podpory na VaVaI z veřejných zdrojů</w:t>
            </w:r>
            <w:r w:rsidRPr="00C30674">
              <w:rPr>
                <w:sz w:val="20"/>
              </w:rPr>
              <w:t xml:space="preserve"> využívat nástroje strategické inteligence k přípravě, tvorbě, implementaci, monitoringu a evaluaci politiky VaVaI.</w:t>
            </w:r>
          </w:p>
        </w:tc>
      </w:tr>
      <w:tr w:rsidR="005445B7" w:rsidRPr="005445B7" w14:paraId="7CB8D251" w14:textId="77777777" w:rsidTr="00C30674">
        <w:trPr>
          <w:cantSplit/>
        </w:trPr>
        <w:tc>
          <w:tcPr>
            <w:tcW w:w="2405" w:type="dxa"/>
          </w:tcPr>
          <w:p w14:paraId="30EEB0FE" w14:textId="792D72C3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Cílové skupiny populace a</w:t>
            </w:r>
            <w:r w:rsidR="005D70BF" w:rsidRPr="00C30674">
              <w:rPr>
                <w:sz w:val="20"/>
              </w:rPr>
              <w:t> </w:t>
            </w:r>
            <w:r w:rsidRPr="00C30674">
              <w:rPr>
                <w:sz w:val="20"/>
              </w:rPr>
              <w:t>ekonomické subjekty</w:t>
            </w:r>
          </w:p>
        </w:tc>
        <w:tc>
          <w:tcPr>
            <w:tcW w:w="7223" w:type="dxa"/>
          </w:tcPr>
          <w:p w14:paraId="5008CD4D" w14:textId="05E6E182" w:rsidR="00CF285C" w:rsidRPr="00C30674" w:rsidRDefault="006E0CE0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C30674">
              <w:rPr>
                <w:sz w:val="20"/>
              </w:rPr>
              <w:t xml:space="preserve">Cílovou skupinou, co se týče očekávaných dopadů opatření, jsou </w:t>
            </w:r>
            <w:r w:rsidRPr="00C30674">
              <w:rPr>
                <w:b/>
                <w:sz w:val="20"/>
              </w:rPr>
              <w:t>orgány státní správy ČR v roli tvůrců politiky VaVaI a poskytovatelů podpory na VaVaI z veřejných zdrojů</w:t>
            </w:r>
            <w:r w:rsidRPr="00C30674">
              <w:rPr>
                <w:sz w:val="20"/>
              </w:rPr>
              <w:t>; veřejné vysoké školy, veřejné výzkumné instituce, jakož</w:t>
            </w:r>
            <w:r w:rsidR="003F175C" w:rsidRPr="00C30674">
              <w:rPr>
                <w:sz w:val="20"/>
              </w:rPr>
              <w:t>to</w:t>
            </w:r>
            <w:r w:rsidRPr="00C30674">
              <w:rPr>
                <w:sz w:val="20"/>
              </w:rPr>
              <w:t xml:space="preserve"> i další </w:t>
            </w:r>
            <w:r w:rsidRPr="00C30674">
              <w:rPr>
                <w:b/>
                <w:sz w:val="20"/>
              </w:rPr>
              <w:t>výzkumné organizace</w:t>
            </w:r>
            <w:r w:rsidRPr="00C30674">
              <w:rPr>
                <w:sz w:val="20"/>
              </w:rPr>
              <w:t xml:space="preserve"> soukromoprávního charakteru; a malé, střední a velké </w:t>
            </w:r>
            <w:r w:rsidRPr="00C30674">
              <w:rPr>
                <w:b/>
                <w:sz w:val="20"/>
              </w:rPr>
              <w:t>podniky</w:t>
            </w:r>
            <w:r w:rsidRPr="00C30674">
              <w:rPr>
                <w:sz w:val="20"/>
              </w:rPr>
              <w:t>.</w:t>
            </w:r>
          </w:p>
        </w:tc>
      </w:tr>
      <w:tr w:rsidR="005445B7" w:rsidRPr="005445B7" w14:paraId="2405EF05" w14:textId="77777777" w:rsidTr="00121EFA">
        <w:tc>
          <w:tcPr>
            <w:tcW w:w="2405" w:type="dxa"/>
          </w:tcPr>
          <w:p w14:paraId="59697B57" w14:textId="6796B458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Souhrnné náklady realizace financované z</w:t>
            </w:r>
            <w:r w:rsidR="005D70BF" w:rsidRPr="00C30674">
              <w:rPr>
                <w:sz w:val="20"/>
              </w:rPr>
              <w:t> </w:t>
            </w:r>
            <w:r w:rsidRPr="00C30674">
              <w:rPr>
                <w:sz w:val="20"/>
              </w:rPr>
              <w:t>RRF za celé období</w:t>
            </w:r>
          </w:p>
        </w:tc>
        <w:tc>
          <w:tcPr>
            <w:tcW w:w="7223" w:type="dxa"/>
          </w:tcPr>
          <w:p w14:paraId="32314D4A" w14:textId="7DA35F0E" w:rsidR="0008349E" w:rsidRPr="00C30674" w:rsidRDefault="0008349E" w:rsidP="00083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C30674">
              <w:rPr>
                <w:b/>
                <w:sz w:val="20"/>
              </w:rPr>
              <w:t xml:space="preserve">Nepředpokládá se financování za využití </w:t>
            </w:r>
            <w:r w:rsidR="003F175C" w:rsidRPr="00C30674">
              <w:rPr>
                <w:b/>
                <w:sz w:val="20"/>
              </w:rPr>
              <w:t>prostředků</w:t>
            </w:r>
            <w:r w:rsidRPr="00C30674">
              <w:rPr>
                <w:b/>
                <w:sz w:val="20"/>
              </w:rPr>
              <w:t xml:space="preserve"> RRF</w:t>
            </w:r>
            <w:r w:rsidRPr="00C30674">
              <w:rPr>
                <w:sz w:val="20"/>
              </w:rPr>
              <w:t>.</w:t>
            </w:r>
          </w:p>
          <w:p w14:paraId="3EAD93A5" w14:textId="07CCC22E" w:rsidR="00CF285C" w:rsidRPr="00C30674" w:rsidRDefault="0008349E" w:rsidP="00083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</w:rPr>
              <w:t xml:space="preserve">Výdaje na implementaci opatření budou čerpány v rámci výdajů státního rozpočtu ČR na VaVaI. </w:t>
            </w:r>
            <w:r w:rsidRPr="00C30674">
              <w:rPr>
                <w:sz w:val="20"/>
                <w:lang w:val="cs"/>
              </w:rPr>
              <w:t xml:space="preserve">Konkrétní rozpočtová alokace na implementaci opatření se přitom odvíjí od možností výdajů státního rozpočtu ČR na VaVaI. S ohledem na skutečnost, že má být opatření realizováno i v období po roce 2026 (a to nejméně do roku 2030), aktuálně není možné </w:t>
            </w:r>
            <w:r w:rsidR="006930D7" w:rsidRPr="00C30674">
              <w:rPr>
                <w:sz w:val="20"/>
                <w:lang w:val="cs"/>
              </w:rPr>
              <w:t xml:space="preserve">celkovou </w:t>
            </w:r>
            <w:r w:rsidRPr="00C30674">
              <w:rPr>
                <w:sz w:val="20"/>
                <w:lang w:val="cs"/>
              </w:rPr>
              <w:t>rozpočtovou alokaci přesně kvantifikovat.</w:t>
            </w:r>
            <w:r w:rsidR="006930D7" w:rsidRPr="00C30674">
              <w:rPr>
                <w:sz w:val="20"/>
                <w:lang w:val="cs"/>
              </w:rPr>
              <w:t xml:space="preserve"> </w:t>
            </w:r>
            <w:r w:rsidR="006930D7" w:rsidRPr="00C30674">
              <w:rPr>
                <w:sz w:val="20"/>
              </w:rPr>
              <w:t>Očekává se nicméně, že v letech 2025–2026 budou na realizaci opatření alokovány</w:t>
            </w:r>
            <w:r w:rsidR="001A56DF" w:rsidRPr="00C30674">
              <w:rPr>
                <w:sz w:val="20"/>
              </w:rPr>
              <w:t xml:space="preserve"> celkem </w:t>
            </w:r>
            <w:del w:id="36" w:author="Bubenková Monika" w:date="2023-06-07T07:34:00Z">
              <w:r w:rsidR="006930D7" w:rsidRPr="00D025BB">
                <w:delText>min. 3 mil. EUR.</w:delText>
              </w:r>
            </w:del>
            <w:ins w:id="37" w:author="Bubenková Monika" w:date="2023-06-07T07:34:00Z">
              <w:r w:rsidR="001A56DF">
                <w:rPr>
                  <w:sz w:val="20"/>
                  <w:szCs w:val="20"/>
                </w:rPr>
                <w:t>cca</w:t>
              </w:r>
              <w:r w:rsidR="006930D7">
                <w:rPr>
                  <w:sz w:val="20"/>
                  <w:szCs w:val="20"/>
                </w:rPr>
                <w:t xml:space="preserve"> 3 mil. EUR</w:t>
              </w:r>
              <w:r w:rsidR="00CE18C1">
                <w:rPr>
                  <w:sz w:val="20"/>
                  <w:szCs w:val="20"/>
                </w:rPr>
                <w:t>, přičemž alespoň 25 % z této alokace bude dedikováno na zabezpečení služeb analytické podpory činností RVVI.</w:t>
              </w:r>
            </w:ins>
          </w:p>
        </w:tc>
      </w:tr>
      <w:tr w:rsidR="005445B7" w:rsidRPr="005445B7" w14:paraId="434231AC" w14:textId="77777777" w:rsidTr="00121EFA">
        <w:trPr>
          <w:cantSplit/>
        </w:trPr>
        <w:tc>
          <w:tcPr>
            <w:tcW w:w="2405" w:type="dxa"/>
          </w:tcPr>
          <w:p w14:paraId="12AF50A3" w14:textId="77777777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6AB52B12" w14:textId="54CAA9B2" w:rsidR="00CF285C" w:rsidRPr="00C30674" w:rsidRDefault="000F6B0C" w:rsidP="002C00FE">
            <w:pPr>
              <w:spacing w:before="120" w:after="120" w:line="240" w:lineRule="auto"/>
              <w:jc w:val="both"/>
              <w:rPr>
                <w:sz w:val="20"/>
              </w:rPr>
            </w:pPr>
            <w:r w:rsidRPr="00C30674">
              <w:rPr>
                <w:sz w:val="20"/>
              </w:rPr>
              <w:t>Podpora na implementaci opatření bude poskytována organizacím pro výzkum a šíření znalostí na financování jejich nehospodářských činností vykonávaných podle odst. 19 Rámce pro státní podporu VaVaI (2022/C 414/01). Pokud bud</w:t>
            </w:r>
            <w:r w:rsidR="006F30BE" w:rsidRPr="00C30674">
              <w:rPr>
                <w:sz w:val="20"/>
              </w:rPr>
              <w:t>e</w:t>
            </w:r>
            <w:r w:rsidRPr="00C30674">
              <w:rPr>
                <w:sz w:val="20"/>
              </w:rPr>
              <w:t xml:space="preserve"> příjemc</w:t>
            </w:r>
            <w:r w:rsidR="006F30BE" w:rsidRPr="00C30674">
              <w:rPr>
                <w:sz w:val="20"/>
              </w:rPr>
              <w:t>e</w:t>
            </w:r>
            <w:r w:rsidRPr="00C30674">
              <w:rPr>
                <w:sz w:val="20"/>
              </w:rPr>
              <w:t xml:space="preserve"> </w:t>
            </w:r>
            <w:r w:rsidR="006F30BE" w:rsidRPr="00C30674">
              <w:rPr>
                <w:sz w:val="20"/>
              </w:rPr>
              <w:t xml:space="preserve">této </w:t>
            </w:r>
            <w:r w:rsidRPr="00C30674">
              <w:rPr>
                <w:sz w:val="20"/>
              </w:rPr>
              <w:t>podpory</w:t>
            </w:r>
            <w:r w:rsidR="006F30BE" w:rsidRPr="00C30674">
              <w:rPr>
                <w:sz w:val="20"/>
              </w:rPr>
              <w:t xml:space="preserve"> či</w:t>
            </w:r>
            <w:r w:rsidRPr="00C30674">
              <w:rPr>
                <w:sz w:val="20"/>
              </w:rPr>
              <w:t xml:space="preserve"> další účastníci věcně příslušn</w:t>
            </w:r>
            <w:r w:rsidR="006F30BE" w:rsidRPr="00C30674">
              <w:rPr>
                <w:sz w:val="20"/>
              </w:rPr>
              <w:t>ého</w:t>
            </w:r>
            <w:r w:rsidRPr="00C30674">
              <w:rPr>
                <w:sz w:val="20"/>
              </w:rPr>
              <w:t xml:space="preserve"> projekt</w:t>
            </w:r>
            <w:r w:rsidR="006F30BE" w:rsidRPr="00C30674">
              <w:rPr>
                <w:sz w:val="20"/>
              </w:rPr>
              <w:t>u</w:t>
            </w:r>
            <w:r w:rsidRPr="00C30674">
              <w:rPr>
                <w:sz w:val="20"/>
              </w:rPr>
              <w:t xml:space="preserve"> podpory vykonávat i hospodářské činnosti, budou tyto hospodářské činnosti výlučně vedlejší povahy</w:t>
            </w:r>
            <w:r w:rsidR="006F30BE" w:rsidRPr="00C30674">
              <w:rPr>
                <w:sz w:val="20"/>
              </w:rPr>
              <w:t xml:space="preserve"> a</w:t>
            </w:r>
            <w:r w:rsidRPr="00C30674">
              <w:rPr>
                <w:sz w:val="20"/>
              </w:rPr>
              <w:t xml:space="preserve"> budou vykazovat doplňkový charakter k hlavním nehospodářským činnostem rozvíjeným na základě odst. 20 Rámce pro státní podporu VaVaI (2022/C 414/01).</w:t>
            </w:r>
            <w:r w:rsidR="006F30BE" w:rsidRPr="00C30674">
              <w:rPr>
                <w:sz w:val="20"/>
              </w:rPr>
              <w:t xml:space="preserve"> Při poskytování podpory bude postupováno plně </w:t>
            </w:r>
            <w:r w:rsidR="006F30BE" w:rsidRPr="00C30674">
              <w:rPr>
                <w:b/>
                <w:sz w:val="20"/>
              </w:rPr>
              <w:t>v souladu s Rámcem pro státní podporu VaVaI (2022/C 414/01)</w:t>
            </w:r>
            <w:r w:rsidR="006F30BE" w:rsidRPr="00C30674">
              <w:rPr>
                <w:sz w:val="20"/>
              </w:rPr>
              <w:t>.</w:t>
            </w:r>
          </w:p>
        </w:tc>
      </w:tr>
      <w:tr w:rsidR="002C00FE" w:rsidRPr="005445B7" w14:paraId="17F54DF3" w14:textId="77777777" w:rsidTr="00121EFA">
        <w:tc>
          <w:tcPr>
            <w:tcW w:w="2405" w:type="dxa"/>
          </w:tcPr>
          <w:p w14:paraId="5D786F0C" w14:textId="77777777" w:rsidR="00CF285C" w:rsidRPr="00C30674" w:rsidRDefault="00CF285C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Uveďte dobu implementace</w:t>
            </w:r>
          </w:p>
        </w:tc>
        <w:tc>
          <w:tcPr>
            <w:tcW w:w="7223" w:type="dxa"/>
          </w:tcPr>
          <w:p w14:paraId="409E1454" w14:textId="2F72AFD3" w:rsidR="003709ED" w:rsidRPr="00C30674" w:rsidRDefault="003709ED" w:rsidP="002C00FE">
            <w:pPr>
              <w:spacing w:before="120" w:after="120" w:line="240" w:lineRule="auto"/>
              <w:jc w:val="both"/>
              <w:rPr>
                <w:sz w:val="20"/>
              </w:rPr>
            </w:pPr>
            <w:r w:rsidRPr="00C30674">
              <w:rPr>
                <w:b/>
                <w:sz w:val="20"/>
              </w:rPr>
              <w:t>202</w:t>
            </w:r>
            <w:r w:rsidR="003F175C" w:rsidRPr="00C30674">
              <w:rPr>
                <w:b/>
                <w:sz w:val="20"/>
              </w:rPr>
              <w:t>5</w:t>
            </w:r>
            <w:r w:rsidRPr="00C30674">
              <w:rPr>
                <w:b/>
                <w:sz w:val="20"/>
              </w:rPr>
              <w:t>–2026</w:t>
            </w:r>
            <w:r w:rsidR="00121EFA" w:rsidRPr="00C30674">
              <w:rPr>
                <w:sz w:val="20"/>
              </w:rPr>
              <w:t xml:space="preserve"> (realizace projektu sdílených činností STRATIN+ po schválení vládou ČR)</w:t>
            </w:r>
          </w:p>
          <w:p w14:paraId="0A346AE3" w14:textId="3E0927EA" w:rsidR="00CF285C" w:rsidRPr="00C30674" w:rsidRDefault="003709ED" w:rsidP="002C00FE">
            <w:pPr>
              <w:spacing w:before="120" w:after="120" w:line="240" w:lineRule="auto"/>
              <w:jc w:val="both"/>
              <w:rPr>
                <w:sz w:val="20"/>
              </w:rPr>
            </w:pPr>
            <w:r w:rsidRPr="00C30674">
              <w:rPr>
                <w:sz w:val="20"/>
              </w:rPr>
              <w:t xml:space="preserve">Implementace opatření bude pokračovat </w:t>
            </w:r>
            <w:r w:rsidR="000F6B0C" w:rsidRPr="00C30674">
              <w:rPr>
                <w:sz w:val="20"/>
              </w:rPr>
              <w:t xml:space="preserve">i </w:t>
            </w:r>
            <w:r w:rsidRPr="00C30674">
              <w:rPr>
                <w:sz w:val="20"/>
              </w:rPr>
              <w:t>po roce 2026</w:t>
            </w:r>
            <w:r w:rsidR="000F6B0C" w:rsidRPr="00C30674">
              <w:rPr>
                <w:sz w:val="20"/>
              </w:rPr>
              <w:t>, a to</w:t>
            </w:r>
            <w:r w:rsidRPr="00C30674">
              <w:rPr>
                <w:sz w:val="20"/>
              </w:rPr>
              <w:t xml:space="preserve"> minimálně do roku 2030. </w:t>
            </w:r>
          </w:p>
        </w:tc>
      </w:tr>
    </w:tbl>
    <w:p w14:paraId="5A1C73E1" w14:textId="671FAADA" w:rsidR="00BD31FF" w:rsidRPr="00C30674" w:rsidRDefault="00BD31FF" w:rsidP="00C30674">
      <w:pPr>
        <w:pStyle w:val="Odstavecseseznamem"/>
        <w:numPr>
          <w:ilvl w:val="0"/>
          <w:numId w:val="29"/>
        </w:numPr>
        <w:spacing w:before="120" w:after="120" w:line="240" w:lineRule="auto"/>
        <w:ind w:right="107"/>
        <w:jc w:val="both"/>
        <w:rPr>
          <w:b/>
          <w:sz w:val="20"/>
        </w:rPr>
      </w:pPr>
      <w:r w:rsidRPr="00C30674">
        <w:rPr>
          <w:b/>
          <w:sz w:val="20"/>
        </w:rPr>
        <w:t>Harmonizovat metodické prostředí pro poskytování podpory na výzkum, vývoj a inovace z veřejných prostředků a</w:t>
      </w:r>
      <w:r w:rsidR="00ED0D5C" w:rsidRPr="00C30674">
        <w:rPr>
          <w:b/>
          <w:sz w:val="20"/>
        </w:rPr>
        <w:t> </w:t>
      </w:r>
      <w:r w:rsidRPr="00C30674">
        <w:rPr>
          <w:b/>
          <w:sz w:val="20"/>
        </w:rPr>
        <w:t>eliminovat nadměrnou administrativní zátěž ve výzkumu, vývoji a inovacích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405"/>
        <w:gridCol w:w="7223"/>
      </w:tblGrid>
      <w:tr w:rsidR="002C00FE" w:rsidRPr="005445B7" w14:paraId="7BFD6D7B" w14:textId="77777777" w:rsidTr="00D96B31">
        <w:tc>
          <w:tcPr>
            <w:tcW w:w="2405" w:type="dxa"/>
          </w:tcPr>
          <w:p w14:paraId="6C8A2F96" w14:textId="77777777" w:rsidR="002C00FE" w:rsidRPr="00C30674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Výzva</w:t>
            </w:r>
          </w:p>
        </w:tc>
        <w:tc>
          <w:tcPr>
            <w:tcW w:w="7223" w:type="dxa"/>
          </w:tcPr>
          <w:p w14:paraId="5F7E331B" w14:textId="14FB042D" w:rsidR="002C00FE" w:rsidRPr="00C30674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>V nedávné minulosti byla v ČR uskutečněna celá řada pokusů odstranit nadměrnou administrativní zátěž VaVaI. Existuje tedy i dostatečně robustní podkladová základna pro konsolidaci konkrétních návrhů a jejich postupnou realizaci. Podstatná proměna v této oblasti je nezbytnou podmínkou k úspěchu českého ekosystému VaVaI v silné mezinárodní konkurenci. Implementace tohoto opatření má</w:t>
            </w:r>
            <w:r w:rsidR="003F175C" w:rsidRPr="00C30674">
              <w:rPr>
                <w:sz w:val="20"/>
                <w:lang w:val="cs"/>
              </w:rPr>
              <w:t xml:space="preserve"> přitom </w:t>
            </w:r>
            <w:r w:rsidRPr="00C30674">
              <w:rPr>
                <w:sz w:val="20"/>
                <w:lang w:val="cs"/>
              </w:rPr>
              <w:t xml:space="preserve">dvojí rovinu. </w:t>
            </w:r>
          </w:p>
          <w:p w14:paraId="077B70C6" w14:textId="48942A22" w:rsidR="002C00FE" w:rsidRPr="00C30674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 xml:space="preserve">První z těchto je </w:t>
            </w:r>
            <w:r w:rsidR="003F175C" w:rsidRPr="00C30674">
              <w:rPr>
                <w:sz w:val="20"/>
                <w:lang w:val="cs"/>
              </w:rPr>
              <w:t>proměna</w:t>
            </w:r>
            <w:r w:rsidRPr="00C30674">
              <w:rPr>
                <w:sz w:val="20"/>
                <w:lang w:val="cs"/>
              </w:rPr>
              <w:t xml:space="preserve"> regulatorního rámce podpory VaVaI </w:t>
            </w:r>
            <w:r w:rsidR="003F175C" w:rsidRPr="00C30674">
              <w:rPr>
                <w:sz w:val="20"/>
                <w:lang w:val="cs"/>
              </w:rPr>
              <w:t>v</w:t>
            </w:r>
            <w:r w:rsidRPr="00C30674">
              <w:rPr>
                <w:sz w:val="20"/>
                <w:lang w:val="cs"/>
              </w:rPr>
              <w:t xml:space="preserve"> ČR, tj. legislativního prostředí, a to formou kompletní revize zákona č. 130/2002 Sb., o podpoře výzkumu, experimentálního vývoje a inovací z veřejných prostředků a o změně některých souvisejících zákonů (zákon o podpoře výzkumu, experimentálního vývoje a inovací), ve znění pozdějších předpisů. </w:t>
            </w:r>
            <w:r w:rsidRPr="00C30674">
              <w:rPr>
                <w:b/>
                <w:sz w:val="20"/>
                <w:lang w:val="cs"/>
              </w:rPr>
              <w:t>Komplexní novelizace či přijetí nové legislativní úpravy nicméně představuje časově velmi náročný procedurální úkon</w:t>
            </w:r>
            <w:r w:rsidR="003F175C" w:rsidRPr="00C30674">
              <w:rPr>
                <w:b/>
                <w:sz w:val="20"/>
                <w:lang w:val="cs"/>
              </w:rPr>
              <w:t xml:space="preserve"> s nejistým výstupem, pročež dané není ani zařazeno do výčtu předkládaných reformních, resp. investičních </w:t>
            </w:r>
            <w:r w:rsidR="003F175C" w:rsidRPr="00C30674">
              <w:rPr>
                <w:b/>
                <w:sz w:val="20"/>
                <w:lang w:val="cs"/>
              </w:rPr>
              <w:lastRenderedPageBreak/>
              <w:t>opatření</w:t>
            </w:r>
            <w:r w:rsidRPr="00C30674">
              <w:rPr>
                <w:sz w:val="20"/>
                <w:lang w:val="cs"/>
              </w:rPr>
              <w:t xml:space="preserve">. Podstatné množství administrativních postupů je navíc zpravidla ošetřováno na operativnější, než přímo legislativní úrovni, a to buď formou podzákonných předpisů </w:t>
            </w:r>
            <w:r w:rsidR="003F175C" w:rsidRPr="00C30674">
              <w:rPr>
                <w:sz w:val="20"/>
                <w:lang w:val="cs"/>
              </w:rPr>
              <w:t>nebo</w:t>
            </w:r>
            <w:r w:rsidRPr="00C30674">
              <w:rPr>
                <w:sz w:val="20"/>
                <w:lang w:val="cs"/>
              </w:rPr>
              <w:t xml:space="preserve"> prostřednictvím metodických pokynů, jež na samotnou legislativní úpravu nemusí mít </w:t>
            </w:r>
            <w:r w:rsidR="003F175C" w:rsidRPr="00C30674">
              <w:rPr>
                <w:sz w:val="20"/>
                <w:lang w:val="cs"/>
              </w:rPr>
              <w:t xml:space="preserve">ani </w:t>
            </w:r>
            <w:r w:rsidRPr="00C30674">
              <w:rPr>
                <w:sz w:val="20"/>
                <w:lang w:val="cs"/>
              </w:rPr>
              <w:t>přímou vazbu.</w:t>
            </w:r>
          </w:p>
          <w:p w14:paraId="22ACF86F" w14:textId="77777777" w:rsidR="00B639DB" w:rsidRPr="002C00FE" w:rsidRDefault="00B639DB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ns w:id="38" w:author="Bubenková Monika" w:date="2023-06-07T07:34:00Z"/>
                <w:sz w:val="20"/>
                <w:szCs w:val="20"/>
                <w:lang w:val="cs"/>
              </w:rPr>
            </w:pPr>
          </w:p>
          <w:p w14:paraId="221E35AA" w14:textId="020AD0BE" w:rsidR="002C00FE" w:rsidRPr="00C30674" w:rsidRDefault="002C00FE" w:rsidP="00C306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>Tato, t</w:t>
            </w:r>
            <w:r w:rsidR="00CC7BE0" w:rsidRPr="00C30674">
              <w:rPr>
                <w:b/>
                <w:sz w:val="20"/>
                <w:lang w:val="cs"/>
              </w:rPr>
              <w:t>zn.,</w:t>
            </w:r>
            <w:r w:rsidRPr="00C30674">
              <w:rPr>
                <w:b/>
                <w:sz w:val="20"/>
                <w:lang w:val="cs"/>
              </w:rPr>
              <w:t xml:space="preserve"> druhá z rovin, jež je jako dílčí opatření i navrhována v rámci předkládaných reforem</w:t>
            </w:r>
            <w:r w:rsidR="003F175C" w:rsidRPr="00C30674">
              <w:rPr>
                <w:b/>
                <w:sz w:val="20"/>
                <w:lang w:val="cs"/>
              </w:rPr>
              <w:t xml:space="preserve"> a investic</w:t>
            </w:r>
            <w:r w:rsidRPr="00C30674">
              <w:rPr>
                <w:b/>
                <w:sz w:val="20"/>
                <w:lang w:val="cs"/>
              </w:rPr>
              <w:t xml:space="preserve">, </w:t>
            </w:r>
            <w:r w:rsidR="003F175C" w:rsidRPr="00C30674">
              <w:rPr>
                <w:b/>
                <w:sz w:val="20"/>
                <w:lang w:val="cs"/>
              </w:rPr>
              <w:t xml:space="preserve">přitom </w:t>
            </w:r>
            <w:r w:rsidRPr="00C30674">
              <w:rPr>
                <w:b/>
                <w:sz w:val="20"/>
                <w:lang w:val="cs"/>
              </w:rPr>
              <w:t xml:space="preserve">nevyžaduje žádné změny legislativního charakteru a je </w:t>
            </w:r>
            <w:r w:rsidR="003F175C" w:rsidRPr="00C30674">
              <w:rPr>
                <w:b/>
                <w:sz w:val="20"/>
                <w:lang w:val="cs"/>
              </w:rPr>
              <w:t>tak</w:t>
            </w:r>
            <w:r w:rsidRPr="00C30674">
              <w:rPr>
                <w:b/>
                <w:sz w:val="20"/>
                <w:lang w:val="cs"/>
              </w:rPr>
              <w:t xml:space="preserve"> proveditelná přímočařeji,</w:t>
            </w:r>
            <w:r w:rsidR="003F175C" w:rsidRPr="00C30674">
              <w:rPr>
                <w:b/>
                <w:sz w:val="20"/>
                <w:lang w:val="cs"/>
              </w:rPr>
              <w:t xml:space="preserve"> </w:t>
            </w:r>
            <w:r w:rsidRPr="00C30674">
              <w:rPr>
                <w:b/>
                <w:sz w:val="20"/>
                <w:lang w:val="cs"/>
              </w:rPr>
              <w:t>formou metodického opatření harmonizujícího postupy</w:t>
            </w:r>
            <w:r w:rsidR="003F175C" w:rsidRPr="00C30674">
              <w:rPr>
                <w:b/>
                <w:sz w:val="20"/>
                <w:lang w:val="cs"/>
              </w:rPr>
              <w:t xml:space="preserve"> ze strany</w:t>
            </w:r>
            <w:r w:rsidRPr="00C30674">
              <w:rPr>
                <w:b/>
                <w:sz w:val="20"/>
                <w:lang w:val="cs"/>
              </w:rPr>
              <w:t xml:space="preserve"> jednotlivých poskytovatelů </w:t>
            </w:r>
            <w:r w:rsidR="003F175C" w:rsidRPr="00C30674">
              <w:rPr>
                <w:b/>
                <w:sz w:val="20"/>
                <w:lang w:val="cs"/>
              </w:rPr>
              <w:t xml:space="preserve">při poskytování </w:t>
            </w:r>
            <w:r w:rsidRPr="00C30674">
              <w:rPr>
                <w:b/>
                <w:sz w:val="20"/>
                <w:lang w:val="cs"/>
              </w:rPr>
              <w:t>podpory z veřejných prostředků</w:t>
            </w:r>
            <w:r w:rsidRPr="00C30674">
              <w:rPr>
                <w:sz w:val="20"/>
                <w:lang w:val="cs"/>
              </w:rPr>
              <w:t>.</w:t>
            </w:r>
          </w:p>
        </w:tc>
      </w:tr>
      <w:tr w:rsidR="002C00FE" w:rsidRPr="005445B7" w14:paraId="4AB820BE" w14:textId="77777777" w:rsidTr="00C30674">
        <w:trPr>
          <w:cantSplit/>
          <w:trHeight w:val="1124"/>
        </w:trPr>
        <w:tc>
          <w:tcPr>
            <w:tcW w:w="2405" w:type="dxa"/>
          </w:tcPr>
          <w:p w14:paraId="445E06C3" w14:textId="77777777" w:rsidR="002C00FE" w:rsidRPr="00C30674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53EE2932" w14:textId="756D5052" w:rsidR="002C00FE" w:rsidRPr="00C30674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sz w:val="20"/>
                <w:lang w:val="cs"/>
              </w:rPr>
              <w:t xml:space="preserve">Aktuálně jsou jako nejvíce potenciálně přínosná identifikována </w:t>
            </w:r>
            <w:r w:rsidR="00CC7BE0" w:rsidRPr="00C30674">
              <w:rPr>
                <w:sz w:val="20"/>
                <w:lang w:val="cs"/>
              </w:rPr>
              <w:t xml:space="preserve">následující </w:t>
            </w:r>
            <w:r w:rsidRPr="00C30674">
              <w:rPr>
                <w:sz w:val="20"/>
                <w:lang w:val="cs"/>
              </w:rPr>
              <w:t>opatření:</w:t>
            </w:r>
          </w:p>
          <w:p w14:paraId="72AF45FE" w14:textId="62F16AE9" w:rsidR="002C00FE" w:rsidRPr="00C30674" w:rsidRDefault="002C00FE" w:rsidP="002C00F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harmonizace procesních pravidel </w:t>
            </w:r>
            <w:r w:rsidR="003A5607" w:rsidRPr="00C30674">
              <w:rPr>
                <w:b/>
                <w:sz w:val="20"/>
                <w:lang w:val="cs"/>
              </w:rPr>
              <w:t xml:space="preserve">k </w:t>
            </w:r>
            <w:r w:rsidRPr="00C30674">
              <w:rPr>
                <w:b/>
                <w:sz w:val="20"/>
                <w:lang w:val="cs"/>
              </w:rPr>
              <w:t>poskytování účelové podpory na VaVaI</w:t>
            </w:r>
            <w:r w:rsidRPr="00C30674">
              <w:rPr>
                <w:sz w:val="20"/>
                <w:lang w:val="cs"/>
              </w:rPr>
              <w:t xml:space="preserve"> </w:t>
            </w:r>
            <w:r w:rsidRPr="00C30674">
              <w:rPr>
                <w:b/>
                <w:sz w:val="20"/>
                <w:lang w:val="cs"/>
              </w:rPr>
              <w:t>napříč jednotlivými poskytovateli</w:t>
            </w:r>
            <w:r w:rsidRPr="00C30674">
              <w:rPr>
                <w:sz w:val="20"/>
                <w:lang w:val="cs"/>
              </w:rPr>
              <w:t xml:space="preserve"> – dané </w:t>
            </w:r>
            <w:r w:rsidR="003A5607" w:rsidRPr="00C30674">
              <w:rPr>
                <w:sz w:val="20"/>
                <w:lang w:val="cs"/>
              </w:rPr>
              <w:t>spočívá</w:t>
            </w:r>
            <w:r w:rsidRPr="00C30674">
              <w:rPr>
                <w:sz w:val="20"/>
                <w:lang w:val="cs"/>
              </w:rPr>
              <w:t xml:space="preserve"> např. </w:t>
            </w:r>
            <w:r w:rsidR="003A5607" w:rsidRPr="00C30674">
              <w:rPr>
                <w:sz w:val="20"/>
                <w:lang w:val="cs"/>
              </w:rPr>
              <w:t xml:space="preserve">ve </w:t>
            </w:r>
            <w:r w:rsidRPr="00C30674">
              <w:rPr>
                <w:sz w:val="20"/>
                <w:lang w:val="cs"/>
              </w:rPr>
              <w:t>využívání jednoho</w:t>
            </w:r>
            <w:r w:rsidR="003A5607" w:rsidRPr="00C30674">
              <w:rPr>
                <w:sz w:val="20"/>
                <w:lang w:val="cs"/>
              </w:rPr>
              <w:t xml:space="preserve"> společného</w:t>
            </w:r>
            <w:r w:rsidRPr="00C30674">
              <w:rPr>
                <w:sz w:val="20"/>
                <w:lang w:val="cs"/>
              </w:rPr>
              <w:t xml:space="preserve"> informačního systému pro předkládání návrhů projektů VaVaI a pro administraci projektů přijatých k podpoře; užívání jednotné struktury zadávací dokumentace veřejných soutěží ve VaVaI; </w:t>
            </w:r>
            <w:del w:id="39" w:author="Bubenková Monika" w:date="2023-06-07T07:34:00Z">
              <w:r w:rsidRPr="00D025BB">
                <w:rPr>
                  <w:lang w:val="cs"/>
                </w:rPr>
                <w:delText>anebo používání</w:delText>
              </w:r>
            </w:del>
            <w:ins w:id="40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užívání</w:t>
              </w:r>
            </w:ins>
            <w:r w:rsidRPr="00C30674">
              <w:rPr>
                <w:sz w:val="20"/>
                <w:lang w:val="cs"/>
              </w:rPr>
              <w:t xml:space="preserve"> jednotné struktury právního aktu o poskytnutí podpory (umožňujících vždy reflexi specifik programů podpory</w:t>
            </w:r>
            <w:del w:id="41" w:author="Bubenková Monika" w:date="2023-06-07T07:34:00Z">
              <w:r w:rsidRPr="00D025BB">
                <w:rPr>
                  <w:lang w:val="cs"/>
                </w:rPr>
                <w:delText>);</w:delText>
              </w:r>
            </w:del>
            <w:ins w:id="42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)</w:t>
              </w:r>
              <w:r w:rsidR="00184309">
                <w:rPr>
                  <w:sz w:val="20"/>
                  <w:szCs w:val="20"/>
                  <w:lang w:val="cs"/>
                </w:rPr>
                <w:t xml:space="preserve"> apod.</w:t>
              </w:r>
              <w:r w:rsidRPr="002C00FE">
                <w:rPr>
                  <w:sz w:val="20"/>
                  <w:szCs w:val="20"/>
                  <w:lang w:val="cs"/>
                </w:rPr>
                <w:t>;</w:t>
              </w:r>
            </w:ins>
          </w:p>
          <w:p w14:paraId="491D1184" w14:textId="1F44C529" w:rsidR="002C00FE" w:rsidRPr="00C30674" w:rsidRDefault="002C00FE" w:rsidP="002C00F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stanovení standardních kritérií pro účast v projektech rámcového programu EU pro výzkum a inovace mandatorními </w:t>
            </w:r>
            <w:del w:id="43" w:author="Bubenková Monika" w:date="2023-06-07T07:34:00Z">
              <w:r w:rsidRPr="00D025BB">
                <w:rPr>
                  <w:b/>
                  <w:bCs/>
                  <w:lang w:val="cs"/>
                </w:rPr>
                <w:delText>i</w:delText>
              </w:r>
            </w:del>
            <w:ins w:id="44" w:author="Bubenková Monika" w:date="2023-06-07T07:34:00Z">
              <w:r w:rsidR="00B639DB">
                <w:rPr>
                  <w:b/>
                  <w:bCs/>
                  <w:sz w:val="20"/>
                  <w:szCs w:val="20"/>
                  <w:lang w:val="cs"/>
                </w:rPr>
                <w:t>rovněž</w:t>
              </w:r>
            </w:ins>
            <w:r w:rsidRPr="00C30674">
              <w:rPr>
                <w:b/>
                <w:sz w:val="20"/>
                <w:lang w:val="cs"/>
              </w:rPr>
              <w:t xml:space="preserve"> na národní úrovni ČR</w:t>
            </w:r>
            <w:ins w:id="45" w:author="Bubenková Monika" w:date="2023-06-07T07:34:00Z">
              <w:r w:rsidRPr="00B639DB">
                <w:rPr>
                  <w:b/>
                  <w:bCs/>
                  <w:sz w:val="20"/>
                  <w:szCs w:val="20"/>
                  <w:lang w:val="cs"/>
                </w:rPr>
                <w:t xml:space="preserve"> </w:t>
              </w:r>
              <w:r w:rsidR="00B639DB" w:rsidRPr="00B639DB">
                <w:rPr>
                  <w:b/>
                  <w:bCs/>
                  <w:sz w:val="20"/>
                  <w:szCs w:val="20"/>
                  <w:lang w:val="cs"/>
                </w:rPr>
                <w:t>a harmonizace prostředí poskytování podpory na VaVaI</w:t>
              </w:r>
              <w:r w:rsidR="00B639DB">
                <w:rPr>
                  <w:b/>
                  <w:bCs/>
                  <w:sz w:val="20"/>
                  <w:szCs w:val="20"/>
                  <w:lang w:val="cs"/>
                </w:rPr>
                <w:t xml:space="preserve"> v ČR s prostředím v EU</w:t>
              </w:r>
            </w:ins>
            <w:r w:rsidR="00B639DB" w:rsidRPr="00C30674">
              <w:rPr>
                <w:sz w:val="20"/>
                <w:lang w:val="cs"/>
              </w:rPr>
              <w:t xml:space="preserve"> </w:t>
            </w:r>
            <w:r w:rsidRPr="00C30674">
              <w:rPr>
                <w:sz w:val="20"/>
                <w:lang w:val="cs"/>
              </w:rPr>
              <w:t>– dané předjímá např. povinnost pro uchazeče o podporu VaVaI z veřejných prostředků</w:t>
            </w:r>
            <w:r w:rsidR="00BB13F9" w:rsidRPr="00C30674">
              <w:rPr>
                <w:sz w:val="20"/>
                <w:lang w:val="cs"/>
              </w:rPr>
              <w:t xml:space="preserve"> ČR</w:t>
            </w:r>
            <w:r w:rsidRPr="00C30674">
              <w:rPr>
                <w:sz w:val="20"/>
                <w:lang w:val="cs"/>
              </w:rPr>
              <w:t xml:space="preserve">, aby na </w:t>
            </w:r>
            <w:r w:rsidR="003A5607" w:rsidRPr="00C30674">
              <w:rPr>
                <w:sz w:val="20"/>
                <w:lang w:val="cs"/>
              </w:rPr>
              <w:t xml:space="preserve">svých </w:t>
            </w:r>
            <w:r w:rsidRPr="00C30674">
              <w:rPr>
                <w:sz w:val="20"/>
                <w:lang w:val="cs"/>
              </w:rPr>
              <w:t>institucionální</w:t>
            </w:r>
            <w:r w:rsidR="003A5607" w:rsidRPr="00C30674">
              <w:rPr>
                <w:sz w:val="20"/>
                <w:lang w:val="cs"/>
              </w:rPr>
              <w:t>ch</w:t>
            </w:r>
            <w:r w:rsidRPr="00C30674">
              <w:rPr>
                <w:sz w:val="20"/>
                <w:lang w:val="cs"/>
              </w:rPr>
              <w:t xml:space="preserve"> úrovn</w:t>
            </w:r>
            <w:r w:rsidR="003A5607" w:rsidRPr="00C30674">
              <w:rPr>
                <w:sz w:val="20"/>
                <w:lang w:val="cs"/>
              </w:rPr>
              <w:t>ích</w:t>
            </w:r>
            <w:r w:rsidRPr="00C30674">
              <w:rPr>
                <w:sz w:val="20"/>
                <w:lang w:val="cs"/>
              </w:rPr>
              <w:t xml:space="preserve"> prováděli plány genderové rovnosti </w:t>
            </w:r>
            <w:del w:id="46" w:author="Bubenková Monika" w:date="2023-06-07T07:34:00Z">
              <w:r w:rsidRPr="00D025BB">
                <w:rPr>
                  <w:lang w:val="cs"/>
                </w:rPr>
                <w:delText>či</w:delText>
              </w:r>
            </w:del>
            <w:ins w:id="47" w:author="Bubenková Monika" w:date="2023-06-07T07:34:00Z">
              <w:r w:rsidR="00B639DB">
                <w:rPr>
                  <w:sz w:val="20"/>
                  <w:szCs w:val="20"/>
                  <w:lang w:val="cs"/>
                </w:rPr>
                <w:t>anebo</w:t>
              </w:r>
            </w:ins>
            <w:r w:rsidRPr="00C30674">
              <w:rPr>
                <w:sz w:val="20"/>
                <w:lang w:val="cs"/>
              </w:rPr>
              <w:t xml:space="preserve"> plány datového managementu </w:t>
            </w:r>
            <w:del w:id="48" w:author="Bubenková Monika" w:date="2023-06-07T07:34:00Z">
              <w:r w:rsidRPr="00D025BB">
                <w:rPr>
                  <w:lang w:val="cs"/>
                </w:rPr>
                <w:delText>podle principů</w:delText>
              </w:r>
            </w:del>
            <w:ins w:id="49" w:author="Bubenková Monika" w:date="2023-06-07T07:34:00Z">
              <w:r w:rsidR="00B639DB">
                <w:rPr>
                  <w:sz w:val="20"/>
                  <w:szCs w:val="20"/>
                  <w:lang w:val="cs"/>
                </w:rPr>
                <w:t>v souladu s</w:t>
              </w:r>
              <w:r w:rsidRPr="002C00FE">
                <w:rPr>
                  <w:sz w:val="20"/>
                  <w:szCs w:val="20"/>
                  <w:lang w:val="cs"/>
                </w:rPr>
                <w:t> princip</w:t>
              </w:r>
              <w:r w:rsidR="00B639DB">
                <w:rPr>
                  <w:sz w:val="20"/>
                  <w:szCs w:val="20"/>
                  <w:lang w:val="cs"/>
                </w:rPr>
                <w:t>y</w:t>
              </w:r>
            </w:ins>
            <w:r w:rsidRPr="00C30674">
              <w:rPr>
                <w:sz w:val="20"/>
                <w:lang w:val="cs"/>
              </w:rPr>
              <w:t xml:space="preserve"> Open Science</w:t>
            </w:r>
            <w:r w:rsidR="00B639DB" w:rsidRPr="00C30674">
              <w:rPr>
                <w:sz w:val="20"/>
                <w:lang w:val="cs"/>
              </w:rPr>
              <w:t xml:space="preserve"> </w:t>
            </w:r>
            <w:r w:rsidRPr="00C30674">
              <w:rPr>
                <w:sz w:val="20"/>
                <w:lang w:val="cs"/>
              </w:rPr>
              <w:t>/</w:t>
            </w:r>
            <w:r w:rsidR="00B639DB" w:rsidRPr="00C30674">
              <w:rPr>
                <w:sz w:val="20"/>
                <w:lang w:val="cs"/>
              </w:rPr>
              <w:t xml:space="preserve"> </w:t>
            </w:r>
            <w:r w:rsidRPr="00C30674">
              <w:rPr>
                <w:sz w:val="20"/>
                <w:lang w:val="cs"/>
              </w:rPr>
              <w:t>Open Innovation</w:t>
            </w:r>
            <w:ins w:id="50" w:author="Bubenková Monika" w:date="2023-06-07T07:34:00Z">
              <w:r w:rsidR="00B639DB">
                <w:rPr>
                  <w:sz w:val="20"/>
                  <w:szCs w:val="20"/>
                  <w:lang w:val="cs"/>
                </w:rPr>
                <w:t>, či harmonizaci hodnotících procesů, resp. evaluačních kritérií VaVaI užívaných v ČR se standardy rámcového programu EU pro výzkum a inovace</w:t>
              </w:r>
            </w:ins>
            <w:r w:rsidR="00B639DB" w:rsidRPr="00C30674">
              <w:rPr>
                <w:sz w:val="20"/>
                <w:lang w:val="cs"/>
              </w:rPr>
              <w:t xml:space="preserve"> </w:t>
            </w:r>
            <w:r w:rsidR="00BB13F9" w:rsidRPr="00C30674">
              <w:rPr>
                <w:sz w:val="20"/>
                <w:lang w:val="cs"/>
              </w:rPr>
              <w:t>apod.</w:t>
            </w:r>
          </w:p>
          <w:p w14:paraId="66364313" w14:textId="64DF565F" w:rsidR="002C00FE" w:rsidRPr="00C30674" w:rsidRDefault="002C00FE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>Předpokládá se, že realizace opatření bude mít výrazně pozitivní dopad</w:t>
            </w:r>
            <w:r w:rsidR="003A5607" w:rsidRPr="00C30674">
              <w:rPr>
                <w:b/>
                <w:sz w:val="20"/>
                <w:lang w:val="cs"/>
              </w:rPr>
              <w:t>y</w:t>
            </w:r>
            <w:r w:rsidRPr="00C30674">
              <w:rPr>
                <w:b/>
                <w:sz w:val="20"/>
                <w:lang w:val="cs"/>
              </w:rPr>
              <w:t xml:space="preserve"> na všechny aktéry ekosystému VaVaI, kteří vystupují v roli uchazečů, resp. příjemců podpory na VaVaI z veřejných prostředků ČR, přičemž dané platí nezávisle na jejich právní formě a</w:t>
            </w:r>
            <w:r w:rsidR="00BB13F9" w:rsidRPr="00C30674">
              <w:rPr>
                <w:b/>
                <w:sz w:val="20"/>
                <w:lang w:val="cs"/>
              </w:rPr>
              <w:t> </w:t>
            </w:r>
            <w:r w:rsidRPr="00C30674">
              <w:rPr>
                <w:b/>
                <w:sz w:val="20"/>
                <w:lang w:val="cs"/>
              </w:rPr>
              <w:t>sektoru provádění VaVaI</w:t>
            </w:r>
            <w:r w:rsidRPr="00C30674">
              <w:rPr>
                <w:sz w:val="20"/>
                <w:lang w:val="cs"/>
              </w:rPr>
              <w:t>. Ať už se jedná o veřejný či soukromý sektor VaVaI, všichni aktéři jsou konfrontováni s určitým metodickým prostředím poskytování podpory na VaVaI z veřejných prostředků ČR, které aktuálně napříč poskytovateli podpory značně variuje. V případě jeho harmonizace, t</w:t>
            </w:r>
            <w:r w:rsidR="003A5607" w:rsidRPr="00C30674">
              <w:rPr>
                <w:sz w:val="20"/>
                <w:lang w:val="cs"/>
              </w:rPr>
              <w:t>j.</w:t>
            </w:r>
            <w:r w:rsidRPr="00C30674">
              <w:rPr>
                <w:sz w:val="20"/>
                <w:lang w:val="cs"/>
              </w:rPr>
              <w:t xml:space="preserve"> při sblížení postupů jednotlivých poskytovatelů v relevantních oblastech, dojde jednak ke zpřehlednění metodického prostředí a tím pádem i k jeho snadnějšímu uchopení a využívání ze strany uživatelů, tj. aktérů VaVaI. Dané nepochybně přispěje k efektivnější implementaci dotačních titulů na podporu VaVaI v ČR, včetně těch zaměřených na podporu mezisektorové spolupráce ve VaVaI a</w:t>
            </w:r>
            <w:r w:rsidR="003A5607" w:rsidRPr="00C30674">
              <w:rPr>
                <w:sz w:val="20"/>
                <w:lang w:val="cs"/>
              </w:rPr>
              <w:t> </w:t>
            </w:r>
            <w:r w:rsidRPr="00C30674">
              <w:rPr>
                <w:sz w:val="20"/>
                <w:lang w:val="cs"/>
              </w:rPr>
              <w:t>valorizace znalostí.</w:t>
            </w:r>
          </w:p>
        </w:tc>
      </w:tr>
      <w:tr w:rsidR="002C00FE" w:rsidRPr="003A5607" w14:paraId="11548AF7" w14:textId="77777777" w:rsidTr="00D96B31">
        <w:trPr>
          <w:trHeight w:val="416"/>
        </w:trPr>
        <w:tc>
          <w:tcPr>
            <w:tcW w:w="2405" w:type="dxa"/>
          </w:tcPr>
          <w:p w14:paraId="14CD07FF" w14:textId="77777777" w:rsidR="002C00FE" w:rsidRPr="00C30674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C30674">
              <w:rPr>
                <w:sz w:val="20"/>
              </w:rPr>
              <w:t>Implementace</w:t>
            </w:r>
          </w:p>
        </w:tc>
        <w:tc>
          <w:tcPr>
            <w:tcW w:w="7223" w:type="dxa"/>
          </w:tcPr>
          <w:p w14:paraId="12D33BAA" w14:textId="0CCBF72E" w:rsidR="00E91039" w:rsidRDefault="002C00FE" w:rsidP="002C00FE">
            <w:pPr>
              <w:spacing w:before="120" w:after="120" w:line="240" w:lineRule="auto"/>
              <w:jc w:val="both"/>
              <w:rPr>
                <w:ins w:id="51" w:author="Bubenková Monika" w:date="2023-06-07T07:34:00Z"/>
                <w:b/>
                <w:bCs/>
                <w:sz w:val="20"/>
                <w:szCs w:val="20"/>
                <w:lang w:val="cs"/>
              </w:rPr>
            </w:pPr>
            <w:r w:rsidRPr="00C30674">
              <w:rPr>
                <w:b/>
                <w:sz w:val="20"/>
                <w:lang w:val="cs"/>
              </w:rPr>
              <w:t xml:space="preserve">Implementace opatření </w:t>
            </w:r>
            <w:del w:id="52" w:author="Bubenková Monika" w:date="2023-06-07T07:34:00Z">
              <w:r w:rsidRPr="00D025BB">
                <w:rPr>
                  <w:b/>
                  <w:bCs/>
                  <w:lang w:val="cs"/>
                </w:rPr>
                <w:delText xml:space="preserve">se </w:delText>
              </w:r>
              <w:r w:rsidR="003A5607" w:rsidRPr="00D025BB">
                <w:rPr>
                  <w:b/>
                  <w:bCs/>
                  <w:lang w:val="cs"/>
                </w:rPr>
                <w:delText>předpokládá</w:delText>
              </w:r>
              <w:r w:rsidRPr="00D025BB">
                <w:rPr>
                  <w:b/>
                  <w:bCs/>
                  <w:lang w:val="cs"/>
                </w:rPr>
                <w:delText xml:space="preserve"> </w:delText>
              </w:r>
            </w:del>
            <w:ins w:id="53" w:author="Bubenková Monika" w:date="2023-06-07T07:34:00Z">
              <w:r w:rsidR="008B44DE">
                <w:rPr>
                  <w:b/>
                  <w:bCs/>
                  <w:sz w:val="20"/>
                  <w:szCs w:val="20"/>
                  <w:lang w:val="cs"/>
                </w:rPr>
                <w:t>bude probíhat</w:t>
              </w:r>
              <w:r w:rsidRPr="002C00FE">
                <w:rPr>
                  <w:b/>
                  <w:bCs/>
                  <w:sz w:val="20"/>
                  <w:szCs w:val="20"/>
                  <w:lang w:val="cs"/>
                </w:rPr>
                <w:t xml:space="preserve"> </w:t>
              </w:r>
            </w:ins>
            <w:r w:rsidRPr="00C30674">
              <w:rPr>
                <w:b/>
                <w:sz w:val="20"/>
                <w:lang w:val="cs"/>
              </w:rPr>
              <w:t>v gesci Rady pro výzkum, vývoj a inovace</w:t>
            </w:r>
            <w:r w:rsidRPr="00C30674">
              <w:rPr>
                <w:sz w:val="20"/>
                <w:lang w:val="cs"/>
              </w:rPr>
              <w:t xml:space="preserve"> </w:t>
            </w:r>
            <w:r w:rsidRPr="00C30674">
              <w:rPr>
                <w:b/>
                <w:sz w:val="20"/>
                <w:lang w:val="cs"/>
              </w:rPr>
              <w:t>(dále jen „RVVI</w:t>
            </w:r>
            <w:del w:id="54" w:author="Bubenková Monika" w:date="2023-06-07T07:34:00Z">
              <w:r w:rsidRPr="00D025BB">
                <w:rPr>
                  <w:b/>
                  <w:bCs/>
                  <w:lang w:val="cs"/>
                </w:rPr>
                <w:delText>“)</w:delText>
              </w:r>
            </w:del>
            <w:ins w:id="55" w:author="Bubenková Monika" w:date="2023-06-07T07:34:00Z">
              <w:r w:rsidRPr="00C622E8">
                <w:rPr>
                  <w:b/>
                  <w:bCs/>
                  <w:sz w:val="20"/>
                  <w:szCs w:val="20"/>
                  <w:lang w:val="cs"/>
                </w:rPr>
                <w:t>“)</w:t>
              </w:r>
              <w:r w:rsidR="008B44DE">
                <w:rPr>
                  <w:b/>
                  <w:bCs/>
                  <w:sz w:val="20"/>
                  <w:szCs w:val="20"/>
                  <w:lang w:val="cs"/>
                </w:rPr>
                <w:t>, a to</w:t>
              </w:r>
            </w:ins>
            <w:r w:rsidR="00E91039" w:rsidRPr="00C30674">
              <w:rPr>
                <w:b/>
                <w:sz w:val="20"/>
                <w:lang w:val="cs"/>
              </w:rPr>
              <w:t xml:space="preserve"> </w:t>
            </w:r>
            <w:r w:rsidRPr="00C30674">
              <w:rPr>
                <w:b/>
                <w:sz w:val="20"/>
                <w:lang w:val="cs"/>
              </w:rPr>
              <w:t xml:space="preserve">ve spolupráci </w:t>
            </w:r>
            <w:del w:id="56" w:author="Bubenková Monika" w:date="2023-06-07T07:34:00Z">
              <w:r w:rsidRPr="00D025BB">
                <w:rPr>
                  <w:b/>
                  <w:bCs/>
                  <w:lang w:val="cs"/>
                </w:rPr>
                <w:delText>s </w:delText>
              </w:r>
            </w:del>
            <w:ins w:id="57" w:author="Bubenková Monika" w:date="2023-06-07T07:34:00Z">
              <w:r w:rsidRPr="002C00FE">
                <w:rPr>
                  <w:b/>
                  <w:bCs/>
                  <w:sz w:val="20"/>
                  <w:szCs w:val="20"/>
                  <w:lang w:val="cs"/>
                </w:rPr>
                <w:t>s</w:t>
              </w:r>
              <w:r w:rsidR="00E91039">
                <w:rPr>
                  <w:b/>
                  <w:bCs/>
                  <w:sz w:val="20"/>
                  <w:szCs w:val="20"/>
                  <w:lang w:val="cs"/>
                </w:rPr>
                <w:t xml:space="preserve">e všemi </w:t>
              </w:r>
            </w:ins>
            <w:r w:rsidRPr="00C30674">
              <w:rPr>
                <w:b/>
                <w:sz w:val="20"/>
                <w:lang w:val="cs"/>
              </w:rPr>
              <w:t xml:space="preserve">poskytovateli podpory </w:t>
            </w:r>
            <w:ins w:id="58" w:author="Bubenková Monika" w:date="2023-06-07T07:34:00Z">
              <w:r w:rsidR="00E91039">
                <w:rPr>
                  <w:b/>
                  <w:bCs/>
                  <w:sz w:val="20"/>
                  <w:szCs w:val="20"/>
                  <w:lang w:val="cs"/>
                </w:rPr>
                <w:t xml:space="preserve">na </w:t>
              </w:r>
            </w:ins>
            <w:r w:rsidRPr="00C30674">
              <w:rPr>
                <w:b/>
                <w:sz w:val="20"/>
                <w:lang w:val="cs"/>
              </w:rPr>
              <w:t>VaVaI z veřejných prostředků ČR</w:t>
            </w:r>
            <w:del w:id="59" w:author="Bubenková Monika" w:date="2023-06-07T07:34:00Z">
              <w:r w:rsidRPr="00D025BB">
                <w:rPr>
                  <w:b/>
                  <w:bCs/>
                  <w:lang w:val="cs"/>
                </w:rPr>
                <w:delText xml:space="preserve">. </w:delText>
              </w:r>
            </w:del>
            <w:ins w:id="60" w:author="Bubenková Monika" w:date="2023-06-07T07:34:00Z">
              <w:r w:rsidR="00E91039">
                <w:rPr>
                  <w:b/>
                  <w:bCs/>
                  <w:sz w:val="20"/>
                  <w:szCs w:val="20"/>
                  <w:lang w:val="cs"/>
                </w:rPr>
                <w:t xml:space="preserve"> i zástupci příjemců, tzn., samotných aktérů VaVaI v ČR</w:t>
              </w:r>
              <w:r w:rsidRPr="002C00FE">
                <w:rPr>
                  <w:b/>
                  <w:bCs/>
                  <w:sz w:val="20"/>
                  <w:szCs w:val="20"/>
                  <w:lang w:val="cs"/>
                </w:rPr>
                <w:t>.</w:t>
              </w:r>
            </w:ins>
          </w:p>
          <w:p w14:paraId="29C830A5" w14:textId="48E67A76" w:rsidR="00E91039" w:rsidRDefault="00E91039" w:rsidP="002C00FE">
            <w:pPr>
              <w:spacing w:before="120" w:after="120" w:line="240" w:lineRule="auto"/>
              <w:jc w:val="both"/>
              <w:rPr>
                <w:ins w:id="61" w:author="Bubenková Monika" w:date="2023-06-07T07:34:00Z"/>
                <w:sz w:val="20"/>
                <w:szCs w:val="20"/>
                <w:lang w:val="cs"/>
              </w:rPr>
            </w:pPr>
            <w:ins w:id="62" w:author="Bubenková Monika" w:date="2023-06-07T07:34:00Z">
              <w:r>
                <w:rPr>
                  <w:sz w:val="20"/>
                  <w:szCs w:val="20"/>
                  <w:lang w:val="cs"/>
                </w:rPr>
                <w:t xml:space="preserve">Implementace opatření bude zahájena shromážděním </w:t>
              </w:r>
              <w:r w:rsidRPr="00E91039">
                <w:rPr>
                  <w:sz w:val="20"/>
                  <w:szCs w:val="20"/>
                  <w:lang w:val="cs"/>
                </w:rPr>
                <w:t>analytických materiálů</w:t>
              </w:r>
              <w:r>
                <w:rPr>
                  <w:sz w:val="20"/>
                  <w:szCs w:val="20"/>
                  <w:lang w:val="cs"/>
                </w:rPr>
                <w:t>, které již věcně příslušnou problematiku adresují</w:t>
              </w:r>
              <w:r w:rsidR="00430502">
                <w:rPr>
                  <w:sz w:val="20"/>
                  <w:szCs w:val="20"/>
                  <w:lang w:val="cs"/>
                </w:rPr>
                <w:t xml:space="preserve">, </w:t>
              </w:r>
              <w:r>
                <w:rPr>
                  <w:sz w:val="20"/>
                  <w:szCs w:val="20"/>
                  <w:lang w:val="cs"/>
                </w:rPr>
                <w:t xml:space="preserve">a realizací doplňkových </w:t>
              </w:r>
              <w:r w:rsidRPr="00E91039">
                <w:rPr>
                  <w:b/>
                  <w:bCs/>
                  <w:sz w:val="20"/>
                  <w:szCs w:val="20"/>
                  <w:lang w:val="cs"/>
                </w:rPr>
                <w:t>analytických šetření</w:t>
              </w:r>
              <w:r>
                <w:rPr>
                  <w:sz w:val="20"/>
                  <w:szCs w:val="20"/>
                  <w:lang w:val="cs"/>
                </w:rPr>
                <w:t xml:space="preserve">, jež umožní uchopit všechny aspekty adresované problematiky komplexním způsobem. </w:t>
              </w:r>
            </w:ins>
          </w:p>
          <w:p w14:paraId="78058903" w14:textId="06466C15" w:rsidR="00E91039" w:rsidRDefault="00E91039" w:rsidP="002C00FE">
            <w:pPr>
              <w:spacing w:before="120" w:after="120" w:line="240" w:lineRule="auto"/>
              <w:jc w:val="both"/>
              <w:rPr>
                <w:ins w:id="63" w:author="Bubenková Monika" w:date="2023-06-07T07:34:00Z"/>
                <w:sz w:val="20"/>
                <w:szCs w:val="20"/>
                <w:lang w:val="cs"/>
              </w:rPr>
            </w:pPr>
            <w:ins w:id="64" w:author="Bubenková Monika" w:date="2023-06-07T07:34:00Z">
              <w:r>
                <w:rPr>
                  <w:sz w:val="20"/>
                  <w:szCs w:val="20"/>
                  <w:lang w:val="cs"/>
                </w:rPr>
                <w:t xml:space="preserve">Současně se předpokládá ustavení </w:t>
              </w:r>
              <w:r w:rsidRPr="00E91039">
                <w:rPr>
                  <w:b/>
                  <w:bCs/>
                  <w:sz w:val="20"/>
                  <w:szCs w:val="20"/>
                  <w:lang w:val="cs"/>
                </w:rPr>
                <w:t>pracovní platformy</w:t>
              </w:r>
              <w:r>
                <w:rPr>
                  <w:sz w:val="20"/>
                  <w:szCs w:val="20"/>
                  <w:lang w:val="cs"/>
                </w:rPr>
                <w:t xml:space="preserve">, která bude konzultačním fórem </w:t>
              </w:r>
              <w:r w:rsidR="008B44DE">
                <w:rPr>
                  <w:sz w:val="20"/>
                  <w:szCs w:val="20"/>
                  <w:lang w:val="cs"/>
                </w:rPr>
                <w:t>ke</w:t>
              </w:r>
              <w:r>
                <w:rPr>
                  <w:sz w:val="20"/>
                  <w:szCs w:val="20"/>
                  <w:lang w:val="cs"/>
                </w:rPr>
                <w:t xml:space="preserve"> vznášení podnětů ze strany poskytovatelů podpory na VaVaI z veřejných prostředků ČR </w:t>
              </w:r>
              <w:r w:rsidR="008B44DE">
                <w:rPr>
                  <w:sz w:val="20"/>
                  <w:szCs w:val="20"/>
                  <w:lang w:val="cs"/>
                </w:rPr>
                <w:t>a</w:t>
              </w:r>
              <w:r>
                <w:rPr>
                  <w:sz w:val="20"/>
                  <w:szCs w:val="20"/>
                  <w:lang w:val="cs"/>
                </w:rPr>
                <w:t xml:space="preserve"> aktérů VaVaI, </w:t>
              </w:r>
              <w:r w:rsidR="008B44DE">
                <w:rPr>
                  <w:sz w:val="20"/>
                  <w:szCs w:val="20"/>
                  <w:lang w:val="cs"/>
                </w:rPr>
                <w:t>a</w:t>
              </w:r>
              <w:r>
                <w:rPr>
                  <w:sz w:val="20"/>
                  <w:szCs w:val="20"/>
                  <w:lang w:val="cs"/>
                </w:rPr>
                <w:t xml:space="preserve"> </w:t>
              </w:r>
              <w:r w:rsidR="008B44DE">
                <w:rPr>
                  <w:sz w:val="20"/>
                  <w:szCs w:val="20"/>
                  <w:lang w:val="cs"/>
                </w:rPr>
                <w:t xml:space="preserve">i </w:t>
              </w:r>
              <w:r>
                <w:rPr>
                  <w:sz w:val="20"/>
                  <w:szCs w:val="20"/>
                  <w:lang w:val="cs"/>
                </w:rPr>
                <w:t xml:space="preserve">fórem </w:t>
              </w:r>
              <w:r w:rsidR="008B44DE">
                <w:rPr>
                  <w:sz w:val="20"/>
                  <w:szCs w:val="20"/>
                  <w:lang w:val="cs"/>
                </w:rPr>
                <w:t>k</w:t>
              </w:r>
              <w:r>
                <w:rPr>
                  <w:sz w:val="20"/>
                  <w:szCs w:val="20"/>
                  <w:lang w:val="cs"/>
                </w:rPr>
                <w:t> příprav</w:t>
              </w:r>
              <w:r w:rsidR="008B44DE">
                <w:rPr>
                  <w:sz w:val="20"/>
                  <w:szCs w:val="20"/>
                  <w:lang w:val="cs"/>
                </w:rPr>
                <w:t>ě</w:t>
              </w:r>
              <w:r>
                <w:rPr>
                  <w:sz w:val="20"/>
                  <w:szCs w:val="20"/>
                  <w:lang w:val="cs"/>
                </w:rPr>
                <w:t xml:space="preserve"> </w:t>
              </w:r>
              <w:r w:rsidR="008B44DE">
                <w:rPr>
                  <w:sz w:val="20"/>
                  <w:szCs w:val="20"/>
                  <w:lang w:val="cs"/>
                </w:rPr>
                <w:t>samotných</w:t>
              </w:r>
              <w:r>
                <w:rPr>
                  <w:sz w:val="20"/>
                  <w:szCs w:val="20"/>
                  <w:lang w:val="cs"/>
                </w:rPr>
                <w:t xml:space="preserve"> opatření směřujících k harmonizaci metodického prostředí poskytování účelové podpory na VaVaI </w:t>
              </w:r>
              <w:r w:rsidR="008B44DE">
                <w:rPr>
                  <w:sz w:val="20"/>
                  <w:szCs w:val="20"/>
                  <w:lang w:val="cs"/>
                </w:rPr>
                <w:t>v ČR</w:t>
              </w:r>
              <w:r>
                <w:rPr>
                  <w:sz w:val="20"/>
                  <w:szCs w:val="20"/>
                  <w:lang w:val="cs"/>
                </w:rPr>
                <w:t>.</w:t>
              </w:r>
            </w:ins>
          </w:p>
          <w:p w14:paraId="7ECA3A5E" w14:textId="3AACE14C" w:rsidR="00E91039" w:rsidRPr="00ED12CB" w:rsidRDefault="00E91039" w:rsidP="002C00FE">
            <w:pPr>
              <w:spacing w:before="120" w:after="120" w:line="240" w:lineRule="auto"/>
              <w:jc w:val="both"/>
              <w:rPr>
                <w:sz w:val="20"/>
                <w:lang w:val="cs"/>
              </w:rPr>
            </w:pPr>
            <w:bookmarkStart w:id="65" w:name="_GoBack"/>
            <w:r w:rsidRPr="00ED12CB">
              <w:rPr>
                <w:sz w:val="20"/>
                <w:lang w:val="cs"/>
              </w:rPr>
              <w:lastRenderedPageBreak/>
              <w:t xml:space="preserve">Vybrané aspekty opatření </w:t>
            </w:r>
            <w:bookmarkEnd w:id="65"/>
            <w:del w:id="66" w:author="Bubenková Monika" w:date="2023-06-07T07:34:00Z">
              <w:r w:rsidR="002C00FE" w:rsidRPr="00D025BB">
                <w:rPr>
                  <w:b/>
                  <w:bCs/>
                  <w:lang w:val="cs"/>
                </w:rPr>
                <w:delText>budou</w:delText>
              </w:r>
            </w:del>
            <w:ins w:id="67" w:author="Bubenková Monika" w:date="2023-06-07T07:34:00Z">
              <w:r>
                <w:rPr>
                  <w:sz w:val="20"/>
                  <w:szCs w:val="20"/>
                  <w:lang w:val="cs"/>
                </w:rPr>
                <w:t>mohou být</w:t>
              </w:r>
            </w:ins>
            <w:r w:rsidRPr="00ED12CB">
              <w:rPr>
                <w:sz w:val="20"/>
                <w:lang w:val="cs"/>
              </w:rPr>
              <w:t xml:space="preserve"> adresovány </w:t>
            </w:r>
            <w:del w:id="68" w:author="Bubenková Monika" w:date="2023-06-07T07:34:00Z">
              <w:r w:rsidR="003A5607" w:rsidRPr="00D025BB">
                <w:rPr>
                  <w:b/>
                  <w:bCs/>
                  <w:lang w:val="cs"/>
                </w:rPr>
                <w:delText>i</w:delText>
              </w:r>
            </w:del>
            <w:ins w:id="69" w:author="Bubenková Monika" w:date="2023-06-07T07:34:00Z">
              <w:r>
                <w:rPr>
                  <w:sz w:val="20"/>
                  <w:szCs w:val="20"/>
                  <w:lang w:val="cs"/>
                </w:rPr>
                <w:t>také</w:t>
              </w:r>
            </w:ins>
            <w:r w:rsidRPr="00ED12CB">
              <w:rPr>
                <w:sz w:val="20"/>
                <w:lang w:val="cs"/>
              </w:rPr>
              <w:t xml:space="preserve"> na</w:t>
            </w:r>
            <w:r w:rsidRPr="00ED12CB">
              <w:rPr>
                <w:b/>
                <w:sz w:val="20"/>
                <w:lang w:val="cs"/>
              </w:rPr>
              <w:t xml:space="preserve"> specializovaných pracovních platformách </w:t>
            </w:r>
            <w:r w:rsidRPr="00ED12CB">
              <w:rPr>
                <w:sz w:val="20"/>
                <w:lang w:val="cs"/>
              </w:rPr>
              <w:t>zabývajících se dílčími aspekty věcně příslušné agendy</w:t>
            </w:r>
            <w:r w:rsidRPr="00ED12CB">
              <w:rPr>
                <w:b/>
                <w:sz w:val="20"/>
                <w:lang w:val="cs"/>
              </w:rPr>
              <w:t xml:space="preserve"> </w:t>
            </w:r>
            <w:r w:rsidRPr="00ED12CB">
              <w:rPr>
                <w:sz w:val="20"/>
                <w:lang w:val="cs"/>
              </w:rPr>
              <w:t xml:space="preserve">– </w:t>
            </w:r>
            <w:ins w:id="70" w:author="Bubenková Monika" w:date="2023-06-07T07:34:00Z">
              <w:r w:rsidR="00430502">
                <w:rPr>
                  <w:sz w:val="20"/>
                  <w:szCs w:val="20"/>
                  <w:lang w:val="cs"/>
                </w:rPr>
                <w:t xml:space="preserve">tj., </w:t>
              </w:r>
            </w:ins>
            <w:r w:rsidRPr="00ED12CB">
              <w:rPr>
                <w:sz w:val="20"/>
                <w:lang w:val="cs"/>
              </w:rPr>
              <w:t xml:space="preserve">např. Rada pro mezinárodní spolupráci ČR ve VaVaI ustavená při MŠMT, resp. její Pracovní skupina pro 9. rámcový program </w:t>
            </w:r>
            <w:ins w:id="71" w:author="Bubenková Monika" w:date="2023-06-07T07:34:00Z">
              <w:r w:rsidR="008B44DE">
                <w:rPr>
                  <w:sz w:val="20"/>
                  <w:szCs w:val="20"/>
                  <w:lang w:val="cs"/>
                </w:rPr>
                <w:t xml:space="preserve">EU </w:t>
              </w:r>
            </w:ins>
            <w:r w:rsidRPr="00ED12CB">
              <w:rPr>
                <w:sz w:val="20"/>
                <w:lang w:val="cs"/>
              </w:rPr>
              <w:t xml:space="preserve">pro výzkum a inovace Horizont Evropa se </w:t>
            </w:r>
            <w:del w:id="72" w:author="Bubenková Monika" w:date="2023-06-07T07:34:00Z">
              <w:r w:rsidR="002C00FE" w:rsidRPr="00D025BB">
                <w:rPr>
                  <w:lang w:val="cs"/>
                </w:rPr>
                <w:delText>bud</w:delText>
              </w:r>
              <w:r w:rsidR="003A5607" w:rsidRPr="00D025BB">
                <w:rPr>
                  <w:lang w:val="cs"/>
                </w:rPr>
                <w:delText>ou</w:delText>
              </w:r>
            </w:del>
            <w:ins w:id="73" w:author="Bubenková Monika" w:date="2023-06-07T07:34:00Z">
              <w:r w:rsidR="00584EFB">
                <w:rPr>
                  <w:sz w:val="20"/>
                  <w:szCs w:val="20"/>
                  <w:lang w:val="cs"/>
                </w:rPr>
                <w:t>bude</w:t>
              </w:r>
            </w:ins>
            <w:r w:rsidRPr="00ED12CB">
              <w:rPr>
                <w:sz w:val="20"/>
                <w:lang w:val="cs"/>
              </w:rPr>
              <w:t xml:space="preserve"> zabývat plněním opatření pod písm. (b</w:t>
            </w:r>
            <w:del w:id="74" w:author="Bubenková Monika" w:date="2023-06-07T07:34:00Z">
              <w:r w:rsidR="002C00FE" w:rsidRPr="00D025BB">
                <w:rPr>
                  <w:lang w:val="cs"/>
                </w:rPr>
                <w:delText>).</w:delText>
              </w:r>
            </w:del>
            <w:ins w:id="75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)</w:t>
              </w:r>
              <w:r w:rsidR="00430502">
                <w:rPr>
                  <w:sz w:val="20"/>
                  <w:szCs w:val="20"/>
                  <w:lang w:val="cs"/>
                </w:rPr>
                <w:t xml:space="preserve"> apod</w:t>
              </w:r>
              <w:r w:rsidRPr="002C00FE">
                <w:rPr>
                  <w:sz w:val="20"/>
                  <w:szCs w:val="20"/>
                  <w:lang w:val="cs"/>
                </w:rPr>
                <w:t>.</w:t>
              </w:r>
            </w:ins>
          </w:p>
          <w:p w14:paraId="006CD907" w14:textId="2C8EB92C" w:rsidR="00BB0522" w:rsidRPr="00ED12CB" w:rsidRDefault="00BB0522" w:rsidP="00BB0522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ED12CB">
              <w:rPr>
                <w:rFonts w:asciiTheme="majorHAnsi" w:hAnsiTheme="majorHAnsi"/>
                <w:sz w:val="20"/>
                <w:lang w:val="cs"/>
              </w:rPr>
              <w:t>Harmonogram implementace:</w:t>
            </w:r>
          </w:p>
          <w:p w14:paraId="374E4182" w14:textId="390102E2" w:rsidR="00430502" w:rsidRPr="00430502" w:rsidRDefault="00430502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ins w:id="76" w:author="Bubenková Monika" w:date="2023-06-07T07:34:00Z"/>
                <w:rFonts w:asciiTheme="majorHAnsi" w:hAnsiTheme="majorHAnsi" w:cstheme="majorHAnsi"/>
                <w:sz w:val="20"/>
                <w:szCs w:val="20"/>
                <w:lang w:val="cs"/>
              </w:rPr>
            </w:pPr>
            <w:ins w:id="77" w:author="Bubenková Monika" w:date="2023-06-07T07:34:00Z">
              <w:r w:rsidRPr="00430502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shromáždění stávajících analytických</w:t>
              </w:r>
              <w:r w:rsidR="004045E4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materiálů</w:t>
              </w:r>
              <w:r w:rsidRPr="00430502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a zahájení dodatečných </w:t>
              </w:r>
              <w:r w:rsidR="004045E4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šetření </w:t>
              </w:r>
              <w:r w:rsidRPr="00430502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analytick</w:t>
              </w:r>
              <w:r w:rsidR="004045E4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é povahy</w:t>
              </w:r>
              <w:r w:rsidRPr="00430502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 </w:t>
              </w:r>
              <w:r w:rsidR="004045E4" w:rsidRPr="004045E4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nutných k </w:t>
              </w:r>
              <w:r w:rsidRPr="004045E4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p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říprav</w:t>
              </w:r>
              <w:r w:rsidR="004045E4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ě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 metodického pokynu → </w:t>
              </w:r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nejpozději 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3</w:t>
              </w:r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.Q 202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3</w:t>
              </w:r>
            </w:ins>
          </w:p>
          <w:p w14:paraId="445A78DD" w14:textId="6E576A82" w:rsidR="00E91039" w:rsidRPr="00E91039" w:rsidRDefault="00E91039" w:rsidP="00FE0EE1">
            <w:pPr>
              <w:pStyle w:val="Odstavecseseznamem"/>
              <w:numPr>
                <w:ilvl w:val="0"/>
                <w:numId w:val="32"/>
              </w:numPr>
              <w:spacing w:before="240" w:after="120" w:line="240" w:lineRule="auto"/>
              <w:ind w:left="357" w:hanging="357"/>
              <w:contextualSpacing w:val="0"/>
              <w:jc w:val="both"/>
              <w:rPr>
                <w:ins w:id="78" w:author="Bubenková Monika" w:date="2023-06-07T07:34:00Z"/>
                <w:rFonts w:asciiTheme="majorHAnsi" w:hAnsiTheme="majorHAnsi" w:cstheme="majorHAnsi"/>
                <w:sz w:val="20"/>
                <w:szCs w:val="20"/>
                <w:lang w:val="cs"/>
              </w:rPr>
            </w:pPr>
            <w:ins w:id="79" w:author="Bubenková Monika" w:date="2023-06-07T07:34:00Z">
              <w:r w:rsidRPr="00E91039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ustavení pracovní platformy pod organizační záštitou RVVI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, která bude zahrnovat představitele všech poskytovatelů podpory na VaVaI z veřejných prostředků ČR, tak i zástupce příjemců, tzn., samotné aktéry VaVaI → </w:t>
              </w:r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 xml:space="preserve">nejpozději 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3</w:t>
              </w:r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.Q 202</w:t>
              </w:r>
              <w:r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3</w:t>
              </w:r>
            </w:ins>
          </w:p>
          <w:p w14:paraId="60AABE54" w14:textId="1FA895E2" w:rsidR="00BB0522" w:rsidRPr="00ED12CB" w:rsidRDefault="00BB0522" w:rsidP="00BB0522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contextualSpacing w:val="0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ED12CB">
              <w:rPr>
                <w:rFonts w:asciiTheme="majorHAnsi" w:hAnsiTheme="majorHAnsi"/>
                <w:b/>
                <w:sz w:val="20"/>
                <w:lang w:val="cs"/>
              </w:rPr>
              <w:t xml:space="preserve">přijetí metodického pokynu RVVI za účelem harmonizace metodického prostředí </w:t>
            </w:r>
            <w:r w:rsidR="003A5607" w:rsidRPr="00ED12CB">
              <w:rPr>
                <w:rFonts w:asciiTheme="majorHAnsi" w:hAnsiTheme="majorHAnsi"/>
                <w:b/>
                <w:sz w:val="20"/>
                <w:lang w:val="cs"/>
              </w:rPr>
              <w:t xml:space="preserve">k </w:t>
            </w:r>
            <w:r w:rsidRPr="00ED12CB">
              <w:rPr>
                <w:rFonts w:asciiTheme="majorHAnsi" w:hAnsiTheme="majorHAnsi"/>
                <w:b/>
                <w:sz w:val="20"/>
                <w:lang w:val="cs"/>
              </w:rPr>
              <w:t>poskytování účelové podpory na VaVaI napříč všemi poskytovateli</w:t>
            </w:r>
            <w:r w:rsidRPr="00ED12CB">
              <w:rPr>
                <w:rFonts w:asciiTheme="majorHAnsi" w:hAnsiTheme="majorHAnsi"/>
                <w:sz w:val="20"/>
                <w:lang w:val="cs"/>
              </w:rPr>
              <w:t xml:space="preserve"> a stanovení standardních kritérií </w:t>
            </w:r>
            <w:r w:rsidR="003A5607" w:rsidRPr="00ED12CB">
              <w:rPr>
                <w:rFonts w:asciiTheme="majorHAnsi" w:hAnsiTheme="majorHAnsi"/>
                <w:sz w:val="20"/>
                <w:lang w:val="cs"/>
              </w:rPr>
              <w:t xml:space="preserve">pro </w:t>
            </w:r>
            <w:r w:rsidRPr="00ED12CB">
              <w:rPr>
                <w:rFonts w:asciiTheme="majorHAnsi" w:hAnsiTheme="majorHAnsi"/>
                <w:sz w:val="20"/>
                <w:lang w:val="cs"/>
              </w:rPr>
              <w:t xml:space="preserve">účast v projektech rámcového programu EU pro výzkum a inovace mandatorními i na národní úrovni ČR → nejpozději </w:t>
            </w:r>
            <w:del w:id="80" w:author="Bubenková Monika" w:date="2023-06-07T07:34:00Z">
              <w:r w:rsidRPr="00D025BB">
                <w:rPr>
                  <w:rFonts w:asciiTheme="majorHAnsi" w:hAnsiTheme="majorHAnsi" w:cstheme="majorHAnsi"/>
                  <w:lang w:val="cs"/>
                </w:rPr>
                <w:delText>4</w:delText>
              </w:r>
            </w:del>
            <w:ins w:id="81" w:author="Bubenková Monika" w:date="2023-06-07T07:34:00Z">
              <w:r w:rsidR="00D96B31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2</w:t>
              </w:r>
            </w:ins>
            <w:r w:rsidRPr="00ED12CB">
              <w:rPr>
                <w:rFonts w:asciiTheme="majorHAnsi" w:hAnsiTheme="majorHAnsi"/>
                <w:sz w:val="20"/>
                <w:lang w:val="cs"/>
              </w:rPr>
              <w:t xml:space="preserve">.Q </w:t>
            </w:r>
            <w:del w:id="82" w:author="Bubenková Monika" w:date="2023-06-07T07:34:00Z">
              <w:r w:rsidRPr="00D025BB">
                <w:rPr>
                  <w:rFonts w:asciiTheme="majorHAnsi" w:hAnsiTheme="majorHAnsi" w:cstheme="majorHAnsi"/>
                  <w:lang w:val="cs"/>
                </w:rPr>
                <w:delText>2024</w:delText>
              </w:r>
            </w:del>
            <w:ins w:id="83" w:author="Bubenková Monika" w:date="2023-06-07T07:34:00Z">
              <w:r w:rsidRPr="00BB0522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202</w:t>
              </w:r>
              <w:r w:rsidR="00D96B31">
                <w:rPr>
                  <w:rFonts w:asciiTheme="majorHAnsi" w:hAnsiTheme="majorHAnsi" w:cstheme="majorHAnsi"/>
                  <w:sz w:val="20"/>
                  <w:szCs w:val="20"/>
                  <w:lang w:val="cs"/>
                </w:rPr>
                <w:t>5</w:t>
              </w:r>
            </w:ins>
          </w:p>
        </w:tc>
      </w:tr>
      <w:tr w:rsidR="00F175F4" w:rsidRPr="005445B7" w14:paraId="0545CB24" w14:textId="77777777" w:rsidTr="00D96B31">
        <w:trPr>
          <w:trHeight w:val="70"/>
        </w:trPr>
        <w:tc>
          <w:tcPr>
            <w:tcW w:w="2405" w:type="dxa"/>
          </w:tcPr>
          <w:p w14:paraId="7363CF2A" w14:textId="77777777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lastRenderedPageBreak/>
              <w:t>Spolupráce a zapojení zúčastněných stran</w:t>
            </w:r>
          </w:p>
        </w:tc>
        <w:tc>
          <w:tcPr>
            <w:tcW w:w="7223" w:type="dxa"/>
          </w:tcPr>
          <w:p w14:paraId="570F6941" w14:textId="6AF83221" w:rsidR="00F175F4" w:rsidRPr="00ED12CB" w:rsidRDefault="006E0CE0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sz w:val="20"/>
              </w:rPr>
            </w:pPr>
            <w:r w:rsidRPr="00ED12CB">
              <w:rPr>
                <w:sz w:val="20"/>
              </w:rPr>
              <w:t xml:space="preserve">Do implementace opatření se zapojí </w:t>
            </w:r>
            <w:r w:rsidRPr="00ED12CB">
              <w:rPr>
                <w:b/>
                <w:sz w:val="20"/>
              </w:rPr>
              <w:t>orgány státní správy ČR v roli tvůrců politik VaVaI a poskytovatelů podpory na VaVaI z veřejných prostředků</w:t>
            </w:r>
            <w:r w:rsidRPr="00ED12CB">
              <w:rPr>
                <w:sz w:val="20"/>
              </w:rPr>
              <w:t xml:space="preserve">, zástupci </w:t>
            </w:r>
            <w:r w:rsidRPr="00ED12CB">
              <w:rPr>
                <w:b/>
                <w:sz w:val="20"/>
              </w:rPr>
              <w:t>výzkumné sféry</w:t>
            </w:r>
            <w:r w:rsidRPr="00ED12CB">
              <w:rPr>
                <w:sz w:val="20"/>
              </w:rPr>
              <w:t xml:space="preserve"> veřejnoprávního a soukromoprávního charakteru, i představitelé </w:t>
            </w:r>
            <w:r w:rsidRPr="00ED12CB">
              <w:rPr>
                <w:b/>
                <w:sz w:val="20"/>
              </w:rPr>
              <w:t>podnikatelské sféry</w:t>
            </w:r>
            <w:r w:rsidRPr="00ED12CB">
              <w:rPr>
                <w:sz w:val="20"/>
              </w:rPr>
              <w:t>, kteří se budou v duchu „co-creation“ podílet na designu metodického pokynu.</w:t>
            </w:r>
          </w:p>
        </w:tc>
      </w:tr>
      <w:tr w:rsidR="00F175F4" w:rsidRPr="005445B7" w14:paraId="6CE7CDD8" w14:textId="77777777" w:rsidTr="00D96B31">
        <w:tc>
          <w:tcPr>
            <w:tcW w:w="2405" w:type="dxa"/>
          </w:tcPr>
          <w:p w14:paraId="618EE676" w14:textId="77777777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Překážky a rizika</w:t>
            </w:r>
          </w:p>
        </w:tc>
        <w:tc>
          <w:tcPr>
            <w:tcW w:w="7223" w:type="dxa"/>
          </w:tcPr>
          <w:p w14:paraId="6E73D60E" w14:textId="62F0733C" w:rsidR="00F175F4" w:rsidRPr="00ED12CB" w:rsidRDefault="007A12AF" w:rsidP="007A1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>Rizikem pro implementaci opatření je</w:t>
            </w:r>
            <w:r w:rsidRPr="00ED12CB">
              <w:rPr>
                <w:b/>
                <w:sz w:val="20"/>
              </w:rPr>
              <w:t xml:space="preserve"> neochota a nepřipravenost orgánů státní správy ČR v roli tvůrců politiky VaVaI a poskytovatelů podpory na VaVaI z veřejných zdrojů</w:t>
            </w:r>
            <w:r w:rsidRPr="00ED12CB">
              <w:rPr>
                <w:sz w:val="20"/>
              </w:rPr>
              <w:t xml:space="preserve"> </w:t>
            </w:r>
            <w:r w:rsidR="00BB13F9" w:rsidRPr="00ED12CB">
              <w:rPr>
                <w:sz w:val="20"/>
              </w:rPr>
              <w:t>harmonizovat metodické prostředí pro poskytování podpory</w:t>
            </w:r>
            <w:r w:rsidRPr="00ED12CB">
              <w:rPr>
                <w:sz w:val="20"/>
              </w:rPr>
              <w:t xml:space="preserve"> na VaVaI</w:t>
            </w:r>
            <w:r w:rsidR="00BB13F9" w:rsidRPr="00ED12CB">
              <w:rPr>
                <w:sz w:val="20"/>
              </w:rPr>
              <w:t>.</w:t>
            </w:r>
          </w:p>
        </w:tc>
      </w:tr>
      <w:tr w:rsidR="00F175F4" w:rsidRPr="005445B7" w14:paraId="4F9E1042" w14:textId="77777777" w:rsidTr="00D96B31">
        <w:tc>
          <w:tcPr>
            <w:tcW w:w="2405" w:type="dxa"/>
          </w:tcPr>
          <w:p w14:paraId="13D0D3ED" w14:textId="77777777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Cílové skupiny populace a ekonomické subjekty</w:t>
            </w:r>
          </w:p>
        </w:tc>
        <w:tc>
          <w:tcPr>
            <w:tcW w:w="7223" w:type="dxa"/>
          </w:tcPr>
          <w:p w14:paraId="4D5EF9B2" w14:textId="77D2C64D" w:rsidR="00F175F4" w:rsidRPr="00ED12CB" w:rsidRDefault="006E0CE0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Cílovou skupinou, co se týče očekávaných dopadů opatření, jsou </w:t>
            </w:r>
            <w:r w:rsidRPr="00ED12CB">
              <w:rPr>
                <w:b/>
                <w:sz w:val="20"/>
              </w:rPr>
              <w:t>o</w:t>
            </w:r>
            <w:r w:rsidR="00F175F4" w:rsidRPr="00ED12CB">
              <w:rPr>
                <w:b/>
                <w:sz w:val="20"/>
              </w:rPr>
              <w:t>rgány státní správy ČR</w:t>
            </w:r>
            <w:r w:rsidR="00F175F4" w:rsidRPr="00ED12CB">
              <w:rPr>
                <w:sz w:val="20"/>
              </w:rPr>
              <w:t xml:space="preserve"> v roli tvůrců politiky VaVaI a poskytovatelů podpory na VaVaI z veřejných </w:t>
            </w:r>
            <w:r w:rsidRPr="00ED12CB">
              <w:rPr>
                <w:sz w:val="20"/>
              </w:rPr>
              <w:t>zdrojů</w:t>
            </w:r>
            <w:r w:rsidR="00F175F4" w:rsidRPr="00ED12CB">
              <w:rPr>
                <w:sz w:val="20"/>
              </w:rPr>
              <w:t>; veřejné vysoké školy, veřejné výzkumné instituce</w:t>
            </w:r>
            <w:r w:rsidRPr="00ED12CB">
              <w:rPr>
                <w:sz w:val="20"/>
              </w:rPr>
              <w:t>, jakož i další</w:t>
            </w:r>
            <w:r w:rsidR="00F175F4" w:rsidRPr="00ED12CB">
              <w:rPr>
                <w:sz w:val="20"/>
              </w:rPr>
              <w:t xml:space="preserve"> </w:t>
            </w:r>
            <w:r w:rsidR="00F175F4" w:rsidRPr="00ED12CB">
              <w:rPr>
                <w:b/>
                <w:sz w:val="20"/>
              </w:rPr>
              <w:t>výzkumné organizace</w:t>
            </w:r>
            <w:r w:rsidR="003A5607" w:rsidRPr="00ED12CB">
              <w:rPr>
                <w:sz w:val="20"/>
              </w:rPr>
              <w:t xml:space="preserve">, včetně těch </w:t>
            </w:r>
            <w:r w:rsidR="00F175F4" w:rsidRPr="00ED12CB">
              <w:rPr>
                <w:sz w:val="20"/>
              </w:rPr>
              <w:t xml:space="preserve">soukromoprávního charakteru; </w:t>
            </w:r>
            <w:r w:rsidRPr="00ED12CB">
              <w:rPr>
                <w:sz w:val="20"/>
              </w:rPr>
              <w:t xml:space="preserve">a </w:t>
            </w:r>
            <w:r w:rsidR="00F175F4" w:rsidRPr="00ED12CB">
              <w:rPr>
                <w:sz w:val="20"/>
              </w:rPr>
              <w:t xml:space="preserve">malé, střední a velké </w:t>
            </w:r>
            <w:r w:rsidR="00F175F4" w:rsidRPr="00ED12CB">
              <w:rPr>
                <w:b/>
                <w:sz w:val="20"/>
              </w:rPr>
              <w:t>podniky</w:t>
            </w:r>
            <w:r w:rsidR="00F175F4" w:rsidRPr="00ED12CB">
              <w:rPr>
                <w:sz w:val="20"/>
              </w:rPr>
              <w:t>.</w:t>
            </w:r>
          </w:p>
        </w:tc>
      </w:tr>
      <w:tr w:rsidR="00F175F4" w:rsidRPr="005445B7" w14:paraId="39A5B570" w14:textId="77777777" w:rsidTr="00D96B31">
        <w:tc>
          <w:tcPr>
            <w:tcW w:w="2405" w:type="dxa"/>
          </w:tcPr>
          <w:p w14:paraId="7DE291B5" w14:textId="77777777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37D411C2" w14:textId="5CF66480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b/>
                <w:sz w:val="20"/>
              </w:rPr>
              <w:t xml:space="preserve">Nepředpokládá se financování za využití </w:t>
            </w:r>
            <w:r w:rsidR="003A5607" w:rsidRPr="00ED12CB">
              <w:rPr>
                <w:b/>
                <w:sz w:val="20"/>
              </w:rPr>
              <w:t>prostředků</w:t>
            </w:r>
            <w:r w:rsidRPr="00ED12CB">
              <w:rPr>
                <w:b/>
                <w:sz w:val="20"/>
              </w:rPr>
              <w:t xml:space="preserve"> RRF</w:t>
            </w:r>
            <w:r w:rsidRPr="00ED12CB">
              <w:rPr>
                <w:sz w:val="20"/>
              </w:rPr>
              <w:t xml:space="preserve">. </w:t>
            </w:r>
          </w:p>
          <w:p w14:paraId="77FCD5DF" w14:textId="47916491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Realizace opatření nevyžaduje alokaci </w:t>
            </w:r>
            <w:r w:rsidR="006930D7" w:rsidRPr="00ED12CB">
              <w:rPr>
                <w:sz w:val="20"/>
              </w:rPr>
              <w:t xml:space="preserve">žádných </w:t>
            </w:r>
            <w:r w:rsidRPr="00ED12CB">
              <w:rPr>
                <w:sz w:val="20"/>
              </w:rPr>
              <w:t>dodatečných rozpočtových prostředků.</w:t>
            </w:r>
          </w:p>
        </w:tc>
      </w:tr>
      <w:tr w:rsidR="00F175F4" w:rsidRPr="005445B7" w14:paraId="66F15CEC" w14:textId="77777777" w:rsidTr="00D96B31">
        <w:tc>
          <w:tcPr>
            <w:tcW w:w="2405" w:type="dxa"/>
          </w:tcPr>
          <w:p w14:paraId="252E530B" w14:textId="77777777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7D34A02A" w14:textId="2FEAECFA" w:rsidR="00F175F4" w:rsidRPr="00ED12CB" w:rsidRDefault="00F175F4" w:rsidP="00F175F4">
            <w:pP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Poněvadž se jedná o opatření metodického charakteru, </w:t>
            </w:r>
            <w:r w:rsidRPr="00ED12CB">
              <w:rPr>
                <w:b/>
                <w:sz w:val="20"/>
              </w:rPr>
              <w:t>problematika veřejné podpory není v tomto případě relevantním kritériem k posouzení</w:t>
            </w:r>
            <w:r w:rsidRPr="00ED12CB">
              <w:rPr>
                <w:sz w:val="20"/>
              </w:rPr>
              <w:t>.</w:t>
            </w:r>
          </w:p>
        </w:tc>
      </w:tr>
      <w:tr w:rsidR="00F175F4" w:rsidRPr="005445B7" w14:paraId="1F1D3CEB" w14:textId="77777777" w:rsidTr="00D96B31">
        <w:tc>
          <w:tcPr>
            <w:tcW w:w="2405" w:type="dxa"/>
          </w:tcPr>
          <w:p w14:paraId="5486B8B4" w14:textId="77777777" w:rsidR="00F175F4" w:rsidRPr="00ED12CB" w:rsidRDefault="00F175F4" w:rsidP="00F17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Uveďte dobu implementace</w:t>
            </w:r>
          </w:p>
        </w:tc>
        <w:tc>
          <w:tcPr>
            <w:tcW w:w="7223" w:type="dxa"/>
          </w:tcPr>
          <w:p w14:paraId="27D8FCAE" w14:textId="16BAEFB9" w:rsidR="00F175F4" w:rsidRPr="00ED12CB" w:rsidRDefault="00F175F4" w:rsidP="00F175F4">
            <w:pP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b/>
                <w:sz w:val="20"/>
              </w:rPr>
              <w:t>2023–2024</w:t>
            </w:r>
            <w:r w:rsidR="00121EFA" w:rsidRPr="00ED12CB">
              <w:rPr>
                <w:sz w:val="20"/>
              </w:rPr>
              <w:t xml:space="preserve"> (příprava metodického pokynu)</w:t>
            </w:r>
          </w:p>
          <w:p w14:paraId="04D29EA8" w14:textId="218AB414" w:rsidR="00F175F4" w:rsidRPr="00ED12CB" w:rsidRDefault="00F175F4" w:rsidP="00F175F4">
            <w:pP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Milníky implementace opatření by měly být dosaženy do konce </w:t>
            </w:r>
            <w:ins w:id="84" w:author="Bubenková Monika" w:date="2023-06-07T07:34:00Z">
              <w:r w:rsidR="00D96B31">
                <w:rPr>
                  <w:sz w:val="20"/>
                  <w:szCs w:val="20"/>
                </w:rPr>
                <w:t xml:space="preserve">1. pol. </w:t>
              </w:r>
            </w:ins>
            <w:r w:rsidRPr="00ED12CB">
              <w:rPr>
                <w:sz w:val="20"/>
              </w:rPr>
              <w:t xml:space="preserve">roku </w:t>
            </w:r>
            <w:del w:id="85" w:author="Bubenková Monika" w:date="2023-06-07T07:34:00Z">
              <w:r w:rsidRPr="00D025BB">
                <w:delText>2024</w:delText>
              </w:r>
            </w:del>
            <w:ins w:id="86" w:author="Bubenková Monika" w:date="2023-06-07T07:34:00Z">
              <w:r>
                <w:rPr>
                  <w:sz w:val="20"/>
                  <w:szCs w:val="20"/>
                </w:rPr>
                <w:t>202</w:t>
              </w:r>
              <w:r w:rsidR="00D96B31">
                <w:rPr>
                  <w:sz w:val="20"/>
                  <w:szCs w:val="20"/>
                </w:rPr>
                <w:t>5</w:t>
              </w:r>
            </w:ins>
            <w:r w:rsidRPr="00ED12CB">
              <w:rPr>
                <w:sz w:val="20"/>
              </w:rPr>
              <w:t>.</w:t>
            </w:r>
          </w:p>
        </w:tc>
      </w:tr>
    </w:tbl>
    <w:p w14:paraId="612B26D9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87" w:author="Bubenková Monika" w:date="2023-06-07T07:34:00Z"/>
          <w:b/>
          <w:bCs/>
        </w:rPr>
      </w:pPr>
    </w:p>
    <w:p w14:paraId="4F7E4CE4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88" w:author="Bubenková Monika" w:date="2023-06-07T07:34:00Z"/>
          <w:b/>
          <w:bCs/>
        </w:rPr>
      </w:pPr>
    </w:p>
    <w:p w14:paraId="3B589C8C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89" w:author="Bubenková Monika" w:date="2023-06-07T07:34:00Z"/>
          <w:b/>
          <w:bCs/>
        </w:rPr>
      </w:pPr>
    </w:p>
    <w:p w14:paraId="517A78E8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90" w:author="Bubenková Monika" w:date="2023-06-07T07:34:00Z"/>
          <w:b/>
          <w:bCs/>
        </w:rPr>
      </w:pPr>
    </w:p>
    <w:p w14:paraId="627D3226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91" w:author="Bubenková Monika" w:date="2023-06-07T07:34:00Z"/>
          <w:b/>
          <w:bCs/>
        </w:rPr>
      </w:pPr>
    </w:p>
    <w:p w14:paraId="77F9BBC9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92" w:author="Bubenková Monika" w:date="2023-06-07T07:34:00Z"/>
          <w:b/>
          <w:bCs/>
        </w:rPr>
      </w:pPr>
    </w:p>
    <w:p w14:paraId="42A60202" w14:textId="77777777" w:rsidR="00D07515" w:rsidRPr="00D025BB" w:rsidRDefault="00D07515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del w:id="93" w:author="Bubenková Monika" w:date="2023-06-07T07:34:00Z"/>
          <w:b/>
          <w:bCs/>
        </w:rPr>
      </w:pPr>
    </w:p>
    <w:p w14:paraId="246568E8" w14:textId="265ADE26" w:rsidR="00056F84" w:rsidRPr="00ED12CB" w:rsidRDefault="00086CA1" w:rsidP="00ED0D5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b/>
          <w:sz w:val="20"/>
        </w:rPr>
      </w:pPr>
      <w:r w:rsidRPr="00ED12CB">
        <w:rPr>
          <w:b/>
          <w:sz w:val="20"/>
        </w:rPr>
        <w:t>b) Popis investic</w:t>
      </w:r>
    </w:p>
    <w:p w14:paraId="61764B72" w14:textId="75A7E775" w:rsidR="00056F84" w:rsidRPr="00ED12CB" w:rsidRDefault="00BD31FF" w:rsidP="00ED12CB">
      <w:pPr>
        <w:pStyle w:val="Odstavecseseznamem"/>
        <w:numPr>
          <w:ilvl w:val="0"/>
          <w:numId w:val="30"/>
        </w:numPr>
        <w:spacing w:before="120" w:after="120" w:line="240" w:lineRule="auto"/>
        <w:ind w:right="107"/>
        <w:jc w:val="both"/>
        <w:rPr>
          <w:b/>
          <w:sz w:val="20"/>
        </w:rPr>
      </w:pPr>
      <w:r w:rsidRPr="00ED12CB">
        <w:rPr>
          <w:b/>
          <w:sz w:val="20"/>
        </w:rPr>
        <w:lastRenderedPageBreak/>
        <w:t>Zvýšit intenzitu a kvalitu zapojení ekosystému výzkumu, vývoje a inovací do mezinárodní spolupráce</w:t>
      </w:r>
      <w:del w:id="94" w:author="Bubenková Monika" w:date="2023-06-07T07:34:00Z">
        <w:r w:rsidRPr="00D025BB">
          <w:rPr>
            <w:b/>
            <w:bCs/>
          </w:rPr>
          <w:delText xml:space="preserve"> a posílit jeho odolnost</w:delText>
        </w:r>
      </w:del>
      <w:ins w:id="95" w:author="Bubenková Monika" w:date="2023-06-07T07:34:00Z">
        <w:r w:rsidR="00B24152">
          <w:rPr>
            <w:b/>
            <w:bCs/>
            <w:sz w:val="20"/>
            <w:szCs w:val="20"/>
          </w:rPr>
          <w:t xml:space="preserve">, a to </w:t>
        </w:r>
        <w:r w:rsidR="00B24152" w:rsidRPr="00B24152">
          <w:rPr>
            <w:b/>
            <w:bCs/>
            <w:sz w:val="20"/>
            <w:szCs w:val="20"/>
          </w:rPr>
          <w:t>navýšením počtu nositelů excelentní výzkumné agendy</w:t>
        </w:r>
        <w:r w:rsidRPr="00ED0D5C">
          <w:rPr>
            <w:b/>
            <w:bCs/>
            <w:sz w:val="20"/>
            <w:szCs w:val="20"/>
          </w:rPr>
          <w:t xml:space="preserve"> a posíl</w:t>
        </w:r>
        <w:r w:rsidR="00B24152">
          <w:rPr>
            <w:b/>
            <w:bCs/>
            <w:sz w:val="20"/>
            <w:szCs w:val="20"/>
          </w:rPr>
          <w:t>ením</w:t>
        </w:r>
        <w:r w:rsidRPr="00ED0D5C">
          <w:rPr>
            <w:b/>
            <w:bCs/>
            <w:sz w:val="20"/>
            <w:szCs w:val="20"/>
          </w:rPr>
          <w:t xml:space="preserve"> odolnost</w:t>
        </w:r>
        <w:r w:rsidR="00B24152">
          <w:rPr>
            <w:b/>
            <w:bCs/>
            <w:sz w:val="20"/>
            <w:szCs w:val="20"/>
          </w:rPr>
          <w:t>i</w:t>
        </w:r>
      </w:ins>
      <w:r w:rsidRPr="00ED12CB">
        <w:rPr>
          <w:b/>
          <w:sz w:val="20"/>
        </w:rPr>
        <w:t xml:space="preserve"> vůči nedostatečnému a pro-cyklickému způsobu financování z národních zdrojů a evropských zdrojů s</w:t>
      </w:r>
      <w:r w:rsidR="00ED0D5C" w:rsidRPr="00ED12CB">
        <w:rPr>
          <w:b/>
          <w:sz w:val="20"/>
        </w:rPr>
        <w:t> </w:t>
      </w:r>
      <w:r w:rsidRPr="00ED12CB">
        <w:rPr>
          <w:b/>
          <w:sz w:val="20"/>
        </w:rPr>
        <w:t>tzv. národní obálkou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5445B7" w:rsidRPr="005445B7" w14:paraId="46B2EA05" w14:textId="77777777" w:rsidTr="00121EFA">
        <w:tc>
          <w:tcPr>
            <w:tcW w:w="2405" w:type="dxa"/>
          </w:tcPr>
          <w:p w14:paraId="123932FA" w14:textId="77777777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Výzva</w:t>
            </w:r>
          </w:p>
        </w:tc>
        <w:tc>
          <w:tcPr>
            <w:tcW w:w="7223" w:type="dxa"/>
          </w:tcPr>
          <w:p w14:paraId="533F8996" w14:textId="45676073" w:rsidR="002C00FE" w:rsidRPr="00ED12CB" w:rsidRDefault="002C00FE" w:rsidP="00430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ED12CB">
              <w:rPr>
                <w:sz w:val="20"/>
                <w:lang w:val="cs"/>
              </w:rPr>
              <w:t xml:space="preserve">Jedním z klíčových parametrů kvality VaVaI je </w:t>
            </w:r>
            <w:r w:rsidR="00CD21FE" w:rsidRPr="00ED12CB">
              <w:rPr>
                <w:sz w:val="20"/>
                <w:lang w:val="cs"/>
              </w:rPr>
              <w:t xml:space="preserve">jeho </w:t>
            </w:r>
            <w:r w:rsidRPr="00ED12CB">
              <w:rPr>
                <w:sz w:val="20"/>
                <w:lang w:val="cs"/>
              </w:rPr>
              <w:t xml:space="preserve">mezinárodní konkurenceschopnost, </w:t>
            </w:r>
            <w:del w:id="96" w:author="Bubenková Monika" w:date="2023-06-07T07:34:00Z">
              <w:r w:rsidRPr="00D025BB">
                <w:rPr>
                  <w:lang w:val="cs"/>
                </w:rPr>
                <w:delText xml:space="preserve"> </w:delText>
              </w:r>
            </w:del>
            <w:r w:rsidRPr="00ED12CB">
              <w:rPr>
                <w:sz w:val="20"/>
                <w:lang w:val="cs"/>
              </w:rPr>
              <w:t>tj. schopnost uspět a získat financování na VaVaI v programech mimo výdaje státního rozpočtu či tzv. národní obálku fondů politiky soudržnosti EU</w:t>
            </w:r>
            <w:ins w:id="97" w:author="Bubenková Monika" w:date="2023-06-07T07:34:00Z">
              <w:r w:rsidR="00B24152">
                <w:rPr>
                  <w:sz w:val="20"/>
                  <w:szCs w:val="20"/>
                  <w:lang w:val="cs"/>
                </w:rPr>
                <w:t>, a to ideálně v širokém spektru vědních oborů</w:t>
              </w:r>
            </w:ins>
            <w:r w:rsidRPr="00ED12CB">
              <w:rPr>
                <w:sz w:val="20"/>
                <w:lang w:val="cs"/>
              </w:rPr>
              <w:t>.</w:t>
            </w:r>
          </w:p>
          <w:p w14:paraId="2F41A627" w14:textId="29EBF9D0" w:rsidR="006F467B" w:rsidRPr="00ED12CB" w:rsidRDefault="002C00FE" w:rsidP="004305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ED12CB">
              <w:rPr>
                <w:b/>
                <w:sz w:val="20"/>
                <w:lang w:val="cs"/>
              </w:rPr>
              <w:t xml:space="preserve">Na základě schopnosti prokázat mezinárodní konkurenceschopnost by proto měly mít takto úspěšné týmy VaVaI </w:t>
            </w:r>
            <w:ins w:id="98" w:author="Bubenková Monika" w:date="2023-06-07T07:34:00Z">
              <w:r w:rsidR="00B24152">
                <w:rPr>
                  <w:b/>
                  <w:bCs/>
                  <w:sz w:val="20"/>
                  <w:szCs w:val="20"/>
                  <w:lang w:val="cs"/>
                </w:rPr>
                <w:t xml:space="preserve">a jejich mateřská pracoviště </w:t>
              </w:r>
            </w:ins>
            <w:r w:rsidRPr="00ED12CB">
              <w:rPr>
                <w:b/>
                <w:sz w:val="20"/>
                <w:lang w:val="cs"/>
              </w:rPr>
              <w:t>nárok na na</w:t>
            </w:r>
            <w:r w:rsidR="003A5607" w:rsidRPr="00ED12CB">
              <w:rPr>
                <w:b/>
                <w:sz w:val="20"/>
                <w:lang w:val="cs"/>
              </w:rPr>
              <w:t>vazující</w:t>
            </w:r>
            <w:r w:rsidRPr="00ED12CB">
              <w:rPr>
                <w:b/>
                <w:sz w:val="20"/>
                <w:lang w:val="cs"/>
              </w:rPr>
              <w:t xml:space="preserve"> podporu, kterou by </w:t>
            </w:r>
            <w:del w:id="99" w:author="Bubenková Monika" w:date="2023-06-07T07:34:00Z">
              <w:r w:rsidRPr="00D025BB">
                <w:rPr>
                  <w:b/>
                  <w:bCs/>
                  <w:lang w:val="cs"/>
                </w:rPr>
                <w:delText>mohly</w:delText>
              </w:r>
            </w:del>
            <w:ins w:id="100" w:author="Bubenková Monika" w:date="2023-06-07T07:34:00Z">
              <w:r w:rsidRPr="002C00FE">
                <w:rPr>
                  <w:b/>
                  <w:bCs/>
                  <w:sz w:val="20"/>
                  <w:szCs w:val="20"/>
                  <w:lang w:val="cs"/>
                </w:rPr>
                <w:t>mohl</w:t>
              </w:r>
              <w:r w:rsidR="00584EFB">
                <w:rPr>
                  <w:b/>
                  <w:bCs/>
                  <w:sz w:val="20"/>
                  <w:szCs w:val="20"/>
                  <w:lang w:val="cs"/>
                </w:rPr>
                <w:t>a</w:t>
              </w:r>
            </w:ins>
            <w:r w:rsidRPr="00ED12CB">
              <w:rPr>
                <w:b/>
                <w:sz w:val="20"/>
                <w:lang w:val="cs"/>
              </w:rPr>
              <w:t xml:space="preserve"> využít zejména na udržení, další rozvoj a </w:t>
            </w:r>
            <w:r w:rsidR="003A5607" w:rsidRPr="00ED12CB">
              <w:rPr>
                <w:b/>
                <w:sz w:val="20"/>
                <w:lang w:val="cs"/>
              </w:rPr>
              <w:t xml:space="preserve">k </w:t>
            </w:r>
            <w:r w:rsidRPr="00ED12CB">
              <w:rPr>
                <w:b/>
                <w:sz w:val="20"/>
                <w:lang w:val="cs"/>
              </w:rPr>
              <w:t xml:space="preserve">posílení svého výzkumného týmu, popř. </w:t>
            </w:r>
            <w:r w:rsidR="003A5607" w:rsidRPr="00ED12CB">
              <w:rPr>
                <w:b/>
                <w:sz w:val="20"/>
                <w:lang w:val="cs"/>
              </w:rPr>
              <w:t xml:space="preserve">i </w:t>
            </w:r>
            <w:r w:rsidRPr="00ED12CB">
              <w:rPr>
                <w:b/>
                <w:sz w:val="20"/>
                <w:lang w:val="cs"/>
              </w:rPr>
              <w:t>svého administrativního zázemí</w:t>
            </w:r>
            <w:r w:rsidRPr="00ED12CB">
              <w:rPr>
                <w:sz w:val="20"/>
                <w:lang w:val="cs"/>
              </w:rPr>
              <w:t>.</w:t>
            </w:r>
          </w:p>
          <w:p w14:paraId="478E1B21" w14:textId="6D4E75FB" w:rsidR="002C00FE" w:rsidRPr="00ED12C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ED12CB">
              <w:rPr>
                <w:sz w:val="20"/>
                <w:lang w:val="cs"/>
              </w:rPr>
              <w:t>Účelem předjímané intervence je tedy zabezpečit kontinuální financování týmů VaVaI v rámci hostitelských institucí poté, co ukončí implementaci mezinárodního projektu VaVaI</w:t>
            </w:r>
            <w:r w:rsidR="00CD21FE" w:rsidRPr="00ED12CB">
              <w:rPr>
                <w:sz w:val="20"/>
                <w:lang w:val="cs"/>
              </w:rPr>
              <w:t xml:space="preserve">, </w:t>
            </w:r>
            <w:r w:rsidRPr="00ED12CB">
              <w:rPr>
                <w:sz w:val="20"/>
                <w:lang w:val="cs"/>
              </w:rPr>
              <w:t xml:space="preserve">aby došlo k udržení, dalšímu rozvoji a posílení kapacit týmů VaVaI, </w:t>
            </w:r>
            <w:r w:rsidR="006F467B" w:rsidRPr="00ED12CB">
              <w:rPr>
                <w:sz w:val="20"/>
                <w:lang w:val="cs"/>
              </w:rPr>
              <w:t>které</w:t>
            </w:r>
            <w:r w:rsidRPr="00ED12CB">
              <w:rPr>
                <w:sz w:val="20"/>
                <w:lang w:val="cs"/>
              </w:rPr>
              <w:t xml:space="preserve"> prokáží </w:t>
            </w:r>
            <w:r w:rsidR="003A5607" w:rsidRPr="00ED12CB">
              <w:rPr>
                <w:sz w:val="20"/>
                <w:lang w:val="cs"/>
              </w:rPr>
              <w:t xml:space="preserve">svou </w:t>
            </w:r>
            <w:r w:rsidRPr="00ED12CB">
              <w:rPr>
                <w:sz w:val="20"/>
                <w:lang w:val="cs"/>
              </w:rPr>
              <w:t>konkurenceschopnost na mezinárodní úrovni.</w:t>
            </w:r>
            <w:ins w:id="101" w:author="Bubenková Monika" w:date="2023-06-07T07:34:00Z">
              <w:r w:rsidR="00B24152">
                <w:rPr>
                  <w:sz w:val="20"/>
                  <w:szCs w:val="20"/>
                  <w:lang w:val="cs"/>
                </w:rPr>
                <w:t xml:space="preserve"> 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Dále je účelem intervence podpořit </w:t>
              </w:r>
              <w:r w:rsidR="00C30A98">
                <w:rPr>
                  <w:sz w:val="20"/>
                  <w:szCs w:val="20"/>
                  <w:lang w:val="cs"/>
                </w:rPr>
                <w:t xml:space="preserve">také </w:t>
              </w:r>
              <w:r w:rsidR="00B24152" w:rsidRPr="00B24152">
                <w:rPr>
                  <w:i/>
                  <w:sz w:val="20"/>
                  <w:szCs w:val="20"/>
                  <w:lang w:val="cs"/>
                </w:rPr>
                <w:t>navyšování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 počtu </w:t>
              </w:r>
              <w:r w:rsidR="00B24152" w:rsidRPr="00B24152">
                <w:rPr>
                  <w:i/>
                  <w:sz w:val="20"/>
                  <w:szCs w:val="20"/>
                  <w:lang w:val="cs"/>
                </w:rPr>
                <w:t>samostatných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 nositelů excelentní výzkumné agendy tak, aby ČR navyšovala intenzitu čerpání nad již dosaženou úroveň a </w:t>
              </w:r>
              <w:r w:rsidR="00C30A98">
                <w:rPr>
                  <w:sz w:val="20"/>
                  <w:szCs w:val="20"/>
                  <w:lang w:val="cs"/>
                </w:rPr>
                <w:t xml:space="preserve">vědně-oborovou </w:t>
              </w:r>
              <w:r w:rsidR="00B24152" w:rsidRPr="00B24152">
                <w:rPr>
                  <w:sz w:val="20"/>
                  <w:szCs w:val="20"/>
                  <w:lang w:val="cs"/>
                </w:rPr>
                <w:t>strukturu.</w:t>
              </w:r>
            </w:ins>
          </w:p>
          <w:p w14:paraId="2D4ED633" w14:textId="5CDB78D4" w:rsidR="00FE0EE1" w:rsidRPr="002C00FE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ns w:id="102" w:author="Bubenková Monika" w:date="2023-06-07T07:34:00Z"/>
                <w:sz w:val="20"/>
                <w:szCs w:val="20"/>
                <w:lang w:val="cs"/>
              </w:rPr>
            </w:pPr>
            <w:del w:id="103" w:author="Bubenková Monika" w:date="2023-06-07T07:34:00Z">
              <w:r w:rsidRPr="00D025BB">
                <w:rPr>
                  <w:b/>
                  <w:bCs/>
                  <w:lang w:val="cs"/>
                </w:rPr>
                <w:delText>Daný</w:delText>
              </w:r>
            </w:del>
          </w:p>
          <w:p w14:paraId="31B3A073" w14:textId="6AB735CE" w:rsidR="002C00FE" w:rsidRPr="00ED12CB" w:rsidRDefault="002C00FE" w:rsidP="00ED12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sz w:val="20"/>
                <w:lang w:val="cs"/>
              </w:rPr>
            </w:pPr>
            <w:ins w:id="104" w:author="Bubenková Monika" w:date="2023-06-07T07:34:00Z">
              <w:r w:rsidRPr="002C00FE">
                <w:rPr>
                  <w:b/>
                  <w:bCs/>
                  <w:sz w:val="20"/>
                  <w:szCs w:val="20"/>
                  <w:lang w:val="cs"/>
                </w:rPr>
                <w:t>Dan</w:t>
              </w:r>
              <w:r w:rsidR="00584EFB">
                <w:rPr>
                  <w:b/>
                  <w:bCs/>
                  <w:sz w:val="20"/>
                  <w:szCs w:val="20"/>
                  <w:lang w:val="cs"/>
                </w:rPr>
                <w:t>á</w:t>
              </w:r>
            </w:ins>
            <w:r w:rsidRPr="00ED12CB">
              <w:rPr>
                <w:b/>
                <w:sz w:val="20"/>
                <w:lang w:val="cs"/>
              </w:rPr>
              <w:t xml:space="preserve"> finanční </w:t>
            </w:r>
            <w:del w:id="105" w:author="Bubenková Monika" w:date="2023-06-07T07:34:00Z">
              <w:r w:rsidRPr="00D025BB">
                <w:rPr>
                  <w:b/>
                  <w:bCs/>
                  <w:lang w:val="cs"/>
                </w:rPr>
                <w:delText>bonus</w:delText>
              </w:r>
            </w:del>
            <w:ins w:id="106" w:author="Bubenková Monika" w:date="2023-06-07T07:34:00Z">
              <w:r w:rsidR="00584EFB">
                <w:rPr>
                  <w:b/>
                  <w:bCs/>
                  <w:sz w:val="20"/>
                  <w:szCs w:val="20"/>
                  <w:lang w:val="cs"/>
                </w:rPr>
                <w:t>podpora</w:t>
              </w:r>
            </w:ins>
            <w:r w:rsidRPr="00ED12CB">
              <w:rPr>
                <w:b/>
                <w:sz w:val="20"/>
                <w:lang w:val="cs"/>
              </w:rPr>
              <w:t xml:space="preserve"> má za cíl</w:t>
            </w:r>
            <w:r w:rsidRPr="00ED12CB">
              <w:rPr>
                <w:sz w:val="20"/>
                <w:lang w:val="cs"/>
              </w:rPr>
              <w:t xml:space="preserve"> </w:t>
            </w:r>
            <w:r w:rsidRPr="00ED12CB">
              <w:rPr>
                <w:b/>
                <w:sz w:val="20"/>
                <w:lang w:val="cs"/>
              </w:rPr>
              <w:t xml:space="preserve">motivovat výzkumné organizace v ČR k intenzivnímu zapojení do mezinárodních kompetitivních programů podpory VaVaI, a to zejména do </w:t>
            </w:r>
            <w:r w:rsidR="003A5607" w:rsidRPr="00ED12CB">
              <w:rPr>
                <w:b/>
                <w:sz w:val="20"/>
                <w:lang w:val="cs"/>
              </w:rPr>
              <w:t xml:space="preserve">9. </w:t>
            </w:r>
            <w:r w:rsidRPr="00ED12CB">
              <w:rPr>
                <w:b/>
                <w:sz w:val="20"/>
                <w:lang w:val="cs"/>
              </w:rPr>
              <w:t>rámcového programu EU pro výzkum a inovace Horizontu Evropa (2021–2027)</w:t>
            </w:r>
            <w:r w:rsidR="003A5607" w:rsidRPr="00ED12CB">
              <w:rPr>
                <w:b/>
                <w:sz w:val="20"/>
                <w:lang w:val="cs"/>
              </w:rPr>
              <w:t>,</w:t>
            </w:r>
            <w:r w:rsidRPr="00ED12CB">
              <w:rPr>
                <w:b/>
                <w:sz w:val="20"/>
                <w:lang w:val="cs"/>
              </w:rPr>
              <w:t xml:space="preserve"> a umožnit rychlejší rozvoj lidských zdrojů mezinárodně úspěšných týmů VaVaI</w:t>
            </w:r>
            <w:r w:rsidRPr="00ED12CB">
              <w:rPr>
                <w:sz w:val="20"/>
                <w:lang w:val="cs"/>
              </w:rPr>
              <w:t>.</w:t>
            </w:r>
          </w:p>
          <w:p w14:paraId="37655D23" w14:textId="1198030B" w:rsidR="00056F84" w:rsidRPr="00ED12C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ED12CB">
              <w:rPr>
                <w:sz w:val="20"/>
                <w:lang w:val="cs"/>
              </w:rPr>
              <w:t xml:space="preserve">Výše poskytnuté podpory by se </w:t>
            </w:r>
            <w:r w:rsidR="003A5607" w:rsidRPr="00ED12CB">
              <w:rPr>
                <w:sz w:val="20"/>
                <w:lang w:val="cs"/>
              </w:rPr>
              <w:t xml:space="preserve">pak </w:t>
            </w:r>
            <w:r w:rsidRPr="00ED12CB">
              <w:rPr>
                <w:sz w:val="20"/>
                <w:lang w:val="cs"/>
              </w:rPr>
              <w:t>kromě objemu dostupných prostředků na specifický dotační titul měla odvíjet i od míry konkurence v mezinárodních programech VaVaI, ve kterých žadatelé uspěli</w:t>
            </w:r>
            <w:del w:id="107" w:author="Bubenková Monika" w:date="2023-06-07T07:34:00Z">
              <w:r w:rsidRPr="00D025BB">
                <w:rPr>
                  <w:lang w:val="cs"/>
                </w:rPr>
                <w:delText>.</w:delText>
              </w:r>
            </w:del>
            <w:ins w:id="108" w:author="Bubenková Monika" w:date="2023-06-07T07:34:00Z">
              <w:r w:rsidR="00B24152">
                <w:rPr>
                  <w:sz w:val="20"/>
                  <w:szCs w:val="20"/>
                  <w:lang w:val="cs"/>
                </w:rPr>
                <w:t xml:space="preserve">, a 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podpora by </w:t>
              </w:r>
              <w:r w:rsidR="00B24152">
                <w:rPr>
                  <w:sz w:val="20"/>
                  <w:szCs w:val="20"/>
                  <w:lang w:val="cs"/>
                </w:rPr>
                <w:t xml:space="preserve">měla </w:t>
              </w:r>
              <w:r w:rsidR="00B24152" w:rsidRPr="00B24152">
                <w:rPr>
                  <w:sz w:val="20"/>
                  <w:szCs w:val="20"/>
                  <w:lang w:val="cs"/>
                </w:rPr>
                <w:t>zohledňova</w:t>
              </w:r>
              <w:r w:rsidR="00B24152">
                <w:rPr>
                  <w:sz w:val="20"/>
                  <w:szCs w:val="20"/>
                  <w:lang w:val="cs"/>
                </w:rPr>
                <w:t>t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 i potřebu rozvoje excelence v</w:t>
              </w:r>
              <w:r w:rsidR="00B24152">
                <w:rPr>
                  <w:sz w:val="20"/>
                  <w:szCs w:val="20"/>
                  <w:lang w:val="cs"/>
                </w:rPr>
                <w:t>e vědních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 oborech, které </w:t>
              </w:r>
              <w:r w:rsidR="00B24152">
                <w:rPr>
                  <w:sz w:val="20"/>
                  <w:szCs w:val="20"/>
                  <w:lang w:val="cs"/>
                </w:rPr>
                <w:t>pro</w:t>
              </w:r>
              <w:r w:rsidR="00B24152" w:rsidRPr="00B24152">
                <w:rPr>
                  <w:sz w:val="20"/>
                  <w:szCs w:val="20"/>
                  <w:lang w:val="cs"/>
                </w:rPr>
                <w:t>zatím v této oblasti zaostávají</w:t>
              </w:r>
              <w:r w:rsidRPr="002C00FE">
                <w:rPr>
                  <w:sz w:val="20"/>
                  <w:szCs w:val="20"/>
                  <w:lang w:val="cs"/>
                </w:rPr>
                <w:t>.</w:t>
              </w:r>
            </w:ins>
          </w:p>
        </w:tc>
      </w:tr>
      <w:tr w:rsidR="005445B7" w:rsidRPr="005445B7" w14:paraId="7C9BFA48" w14:textId="77777777" w:rsidTr="00121EFA">
        <w:tc>
          <w:tcPr>
            <w:tcW w:w="2405" w:type="dxa"/>
          </w:tcPr>
          <w:p w14:paraId="58C8A7A5" w14:textId="77777777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Cíl</w:t>
            </w:r>
          </w:p>
        </w:tc>
        <w:tc>
          <w:tcPr>
            <w:tcW w:w="7223" w:type="dxa"/>
          </w:tcPr>
          <w:p w14:paraId="6BB6EF18" w14:textId="0FB9835B" w:rsidR="002C00FE" w:rsidRPr="00ED12CB" w:rsidRDefault="00CD21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sz w:val="20"/>
                <w:lang w:val="cs"/>
              </w:rPr>
            </w:pPr>
            <w:r w:rsidRPr="00ED12CB">
              <w:rPr>
                <w:b/>
                <w:sz w:val="20"/>
                <w:lang w:val="cs"/>
              </w:rPr>
              <w:t>Výše uvedeného</w:t>
            </w:r>
            <w:r w:rsidR="002C00FE" w:rsidRPr="00ED12CB">
              <w:rPr>
                <w:b/>
                <w:sz w:val="20"/>
                <w:lang w:val="cs"/>
              </w:rPr>
              <w:t xml:space="preserve"> je možné dosáhnout vytvořením nového dotačního titulu, programu EXCELLENCE, a to pro žadatele, </w:t>
            </w:r>
            <w:del w:id="109" w:author="Bubenková Monika" w:date="2023-06-07T07:34:00Z">
              <w:r w:rsidR="002C00FE" w:rsidRPr="00D025BB">
                <w:rPr>
                  <w:b/>
                  <w:bCs/>
                  <w:lang w:val="cs"/>
                </w:rPr>
                <w:delText>kteří</w:delText>
              </w:r>
            </w:del>
            <w:ins w:id="110" w:author="Bubenková Monika" w:date="2023-06-07T07:34:00Z">
              <w:r w:rsidR="00B24152"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val="cs"/>
                </w:rPr>
                <w:t xml:space="preserve">tj. </w:t>
              </w:r>
              <w:r w:rsidR="00B24152"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 xml:space="preserve">pracoviště (např. DSP), </w:t>
              </w:r>
              <w:r w:rsidR="002C00FE"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kte</w:t>
              </w:r>
              <w:r w:rsidR="00B24152" w:rsidRPr="00942F0C">
                <w:rPr>
                  <w:rFonts w:asciiTheme="majorHAnsi" w:hAnsiTheme="majorHAnsi" w:cstheme="majorHAnsi"/>
                  <w:b/>
                  <w:bCs/>
                  <w:sz w:val="20"/>
                  <w:szCs w:val="20"/>
                  <w:lang w:val="cs"/>
                </w:rPr>
                <w:t>rá</w:t>
              </w:r>
            </w:ins>
            <w:r w:rsidR="002C00FE" w:rsidRPr="00ED12CB">
              <w:rPr>
                <w:b/>
                <w:sz w:val="20"/>
                <w:lang w:val="cs"/>
              </w:rPr>
              <w:t>:</w:t>
            </w:r>
          </w:p>
          <w:p w14:paraId="63FF5B5C" w14:textId="2384E910" w:rsidR="002C00FE" w:rsidRPr="00ED12CB" w:rsidRDefault="002C00FE" w:rsidP="002C00F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del w:id="111" w:author="Bubenková Monika" w:date="2023-06-07T07:34:00Z">
              <w:r w:rsidRPr="00D025BB">
                <w:rPr>
                  <w:b/>
                  <w:bCs/>
                  <w:lang w:val="cs"/>
                </w:rPr>
                <w:delText>získali</w:delText>
              </w:r>
            </w:del>
            <w:ins w:id="112" w:author="Bubenková Monika" w:date="2023-06-07T07:34:00Z">
              <w:r w:rsidRPr="002C00FE">
                <w:rPr>
                  <w:b/>
                  <w:bCs/>
                  <w:sz w:val="20"/>
                  <w:szCs w:val="20"/>
                  <w:lang w:val="cs"/>
                </w:rPr>
                <w:t>získal</w:t>
              </w:r>
              <w:r w:rsidR="00B24152">
                <w:rPr>
                  <w:b/>
                  <w:bCs/>
                  <w:sz w:val="20"/>
                  <w:szCs w:val="20"/>
                  <w:lang w:val="cs"/>
                </w:rPr>
                <w:t>a</w:t>
              </w:r>
            </w:ins>
            <w:r w:rsidRPr="00ED12CB">
              <w:rPr>
                <w:b/>
                <w:sz w:val="20"/>
                <w:lang w:val="cs"/>
              </w:rPr>
              <w:t xml:space="preserve"> finanční podporu z mezinárodních dotačních titulů jako</w:t>
            </w:r>
            <w:r w:rsidRPr="00ED12CB">
              <w:rPr>
                <w:sz w:val="20"/>
                <w:lang w:val="cs"/>
              </w:rPr>
              <w:t xml:space="preserve"> </w:t>
            </w:r>
            <w:r w:rsidRPr="00ED12CB">
              <w:rPr>
                <w:b/>
                <w:sz w:val="20"/>
                <w:lang w:val="cs"/>
              </w:rPr>
              <w:t>úspěšní příjemci a</w:t>
            </w:r>
            <w:r w:rsidR="00CD21FE" w:rsidRPr="00ED12CB">
              <w:rPr>
                <w:b/>
                <w:sz w:val="20"/>
                <w:lang w:val="cs"/>
              </w:rPr>
              <w:t> </w:t>
            </w:r>
            <w:r w:rsidRPr="00ED12CB">
              <w:rPr>
                <w:b/>
                <w:sz w:val="20"/>
                <w:lang w:val="cs"/>
              </w:rPr>
              <w:t>realizátoři podpořených projektů VaVaI</w:t>
            </w:r>
            <w:r w:rsidRPr="00ED12CB">
              <w:rPr>
                <w:sz w:val="20"/>
                <w:lang w:val="cs"/>
              </w:rPr>
              <w:t xml:space="preserve"> – předpokládá se, že by způsobilými uchazeči </w:t>
            </w:r>
            <w:del w:id="113" w:author="Bubenková Monika" w:date="2023-06-07T07:34:00Z">
              <w:r w:rsidRPr="00D025BB">
                <w:rPr>
                  <w:lang w:val="cs"/>
                </w:rPr>
                <w:delText>byli</w:delText>
              </w:r>
            </w:del>
            <w:ins w:id="114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byl</w:t>
              </w:r>
              <w:r w:rsidR="00B24152">
                <w:rPr>
                  <w:sz w:val="20"/>
                  <w:szCs w:val="20"/>
                  <w:lang w:val="cs"/>
                </w:rPr>
                <w:t>a</w:t>
              </w:r>
            </w:ins>
            <w:r w:rsidRPr="00ED12CB">
              <w:rPr>
                <w:sz w:val="20"/>
                <w:lang w:val="cs"/>
              </w:rPr>
              <w:t xml:space="preserve"> jak </w:t>
            </w:r>
            <w:del w:id="115" w:author="Bubenková Monika" w:date="2023-06-07T07:34:00Z">
              <w:r w:rsidRPr="00D025BB">
                <w:rPr>
                  <w:lang w:val="cs"/>
                </w:rPr>
                <w:delText>úspěšní řešitelé</w:delText>
              </w:r>
            </w:del>
            <w:ins w:id="116" w:author="Bubenková Monika" w:date="2023-06-07T07:34:00Z">
              <w:r w:rsidR="00B24152">
                <w:rPr>
                  <w:sz w:val="20"/>
                  <w:szCs w:val="20"/>
                  <w:lang w:val="cs"/>
                </w:rPr>
                <w:t xml:space="preserve">pracoviště </w:t>
              </w:r>
              <w:r w:rsidRPr="002C00FE">
                <w:rPr>
                  <w:sz w:val="20"/>
                  <w:szCs w:val="20"/>
                  <w:lang w:val="cs"/>
                </w:rPr>
                <w:t>úspěšn</w:t>
              </w:r>
              <w:r w:rsidR="00B24152">
                <w:rPr>
                  <w:sz w:val="20"/>
                  <w:szCs w:val="20"/>
                  <w:lang w:val="cs"/>
                </w:rPr>
                <w:t>ých</w:t>
              </w:r>
              <w:r w:rsidRPr="002C00FE">
                <w:rPr>
                  <w:sz w:val="20"/>
                  <w:szCs w:val="20"/>
                  <w:lang w:val="cs"/>
                </w:rPr>
                <w:t xml:space="preserve"> řešitel</w:t>
              </w:r>
              <w:r w:rsidR="00B24152">
                <w:rPr>
                  <w:sz w:val="20"/>
                  <w:szCs w:val="20"/>
                  <w:lang w:val="cs"/>
                </w:rPr>
                <w:t>ů</w:t>
              </w:r>
            </w:ins>
            <w:r w:rsidRPr="00ED12CB">
              <w:rPr>
                <w:sz w:val="20"/>
                <w:lang w:val="cs"/>
              </w:rPr>
              <w:t xml:space="preserve"> projektů tzv. mono-beneficiary povahy (např. ERC, MSCA, apod.), </w:t>
            </w:r>
            <w:r w:rsidR="003A5607" w:rsidRPr="00ED12CB">
              <w:rPr>
                <w:sz w:val="20"/>
                <w:lang w:val="cs"/>
              </w:rPr>
              <w:t>tak rovněž</w:t>
            </w:r>
            <w:r w:rsidR="00CD21FE" w:rsidRPr="00ED12CB">
              <w:rPr>
                <w:sz w:val="20"/>
                <w:lang w:val="cs"/>
              </w:rPr>
              <w:t xml:space="preserve"> </w:t>
            </w:r>
            <w:r w:rsidRPr="00ED12CB">
              <w:rPr>
                <w:sz w:val="20"/>
                <w:lang w:val="cs"/>
              </w:rPr>
              <w:t>účastníci konsorciálních projektů rámcového programu Horizontu Evropa, a i dalších kompetitivních mezinárodních nástrojů financování VaVaI (např. programy Digitální Evropa, EURATOM, COST, EUREKA, apod.);</w:t>
            </w:r>
            <w:ins w:id="117" w:author="Bubenková Monika" w:date="2023-06-07T07:34:00Z">
              <w:r w:rsidR="00B24152">
                <w:rPr>
                  <w:sz w:val="20"/>
                  <w:szCs w:val="20"/>
                  <w:lang w:val="cs"/>
                </w:rPr>
                <w:t xml:space="preserve"> </w:t>
              </w:r>
              <w:r w:rsidR="00B24152" w:rsidRPr="00B24152">
                <w:rPr>
                  <w:sz w:val="20"/>
                  <w:szCs w:val="20"/>
                  <w:lang w:val="cs"/>
                </w:rPr>
                <w:t>tato pracoviště by p</w:t>
              </w:r>
              <w:r w:rsidR="00B24152">
                <w:rPr>
                  <w:sz w:val="20"/>
                  <w:szCs w:val="20"/>
                  <w:lang w:val="cs"/>
                </w:rPr>
                <w:t>oté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 podpořila jak udržitelnost již prokazatelně excelentních týmů, tak</w:t>
              </w:r>
              <w:r w:rsidR="00B24152">
                <w:rPr>
                  <w:sz w:val="20"/>
                  <w:szCs w:val="20"/>
                  <w:lang w:val="cs"/>
                </w:rPr>
                <w:t xml:space="preserve"> </w:t>
              </w:r>
              <w:r w:rsidR="00C30A98">
                <w:rPr>
                  <w:sz w:val="20"/>
                  <w:szCs w:val="20"/>
                  <w:lang w:val="cs"/>
                </w:rPr>
                <w:t xml:space="preserve">by i </w:t>
              </w:r>
              <w:r w:rsidR="00B24152" w:rsidRPr="00B24152">
                <w:rPr>
                  <w:sz w:val="20"/>
                  <w:szCs w:val="20"/>
                  <w:lang w:val="cs"/>
                </w:rPr>
                <w:t xml:space="preserve">navyšovala počet nositelů samostatných excelentních výzkumných agend v rámci rozvoje </w:t>
              </w:r>
              <w:r w:rsidR="00C30A98">
                <w:rPr>
                  <w:sz w:val="20"/>
                  <w:szCs w:val="20"/>
                  <w:lang w:val="cs"/>
                </w:rPr>
                <w:t xml:space="preserve">vědního </w:t>
              </w:r>
              <w:r w:rsidR="00B24152" w:rsidRPr="00B24152">
                <w:rPr>
                  <w:sz w:val="20"/>
                  <w:szCs w:val="20"/>
                  <w:lang w:val="cs"/>
                </w:rPr>
                <w:t>oboru s vazbou na již prokázanou excelenci</w:t>
              </w:r>
              <w:r w:rsidR="00C30A98">
                <w:rPr>
                  <w:sz w:val="20"/>
                  <w:szCs w:val="20"/>
                  <w:lang w:val="cs"/>
                </w:rPr>
                <w:t>;</w:t>
              </w:r>
            </w:ins>
          </w:p>
          <w:p w14:paraId="5660CB23" w14:textId="0A89CD73" w:rsidR="002C00FE" w:rsidRPr="00ED12CB" w:rsidRDefault="002C00FE" w:rsidP="002C00F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del w:id="118" w:author="Bubenková Monika" w:date="2023-06-07T07:34:00Z">
              <w:r w:rsidRPr="00D025BB">
                <w:rPr>
                  <w:b/>
                  <w:bCs/>
                  <w:lang w:val="cs"/>
                </w:rPr>
                <w:delText>obdrželi</w:delText>
              </w:r>
            </w:del>
            <w:ins w:id="119" w:author="Bubenková Monika" w:date="2023-06-07T07:34:00Z">
              <w:r w:rsidRPr="002C00FE">
                <w:rPr>
                  <w:b/>
                  <w:bCs/>
                  <w:sz w:val="20"/>
                  <w:szCs w:val="20"/>
                  <w:lang w:val="cs"/>
                </w:rPr>
                <w:t>obdržel</w:t>
              </w:r>
              <w:r w:rsidR="00DB77E9">
                <w:rPr>
                  <w:b/>
                  <w:bCs/>
                  <w:sz w:val="20"/>
                  <w:szCs w:val="20"/>
                  <w:lang w:val="cs"/>
                </w:rPr>
                <w:t>a</w:t>
              </w:r>
            </w:ins>
            <w:r w:rsidRPr="00ED12CB">
              <w:rPr>
                <w:b/>
                <w:sz w:val="20"/>
                <w:lang w:val="cs"/>
              </w:rPr>
              <w:t xml:space="preserve"> finanční podporu z národních dotačních titulů ČR na základě principu financování návrhů projektů s tzv. Seal of Excellence</w:t>
            </w:r>
            <w:r w:rsidRPr="00ED12CB">
              <w:rPr>
                <w:sz w:val="20"/>
                <w:lang w:val="cs"/>
              </w:rPr>
              <w:t xml:space="preserve"> – tj. projektové žádosti, které byly v rámcovém programu Horizontu Evropa vyhodnoceny jakožto vysoce kvalitní, ale nebyly Evropskou komisí finančně podpořeny z důvodu nedostatku finančních prostředků potřebných </w:t>
            </w:r>
            <w:r w:rsidR="003A5607" w:rsidRPr="00ED12CB">
              <w:rPr>
                <w:sz w:val="20"/>
                <w:lang w:val="cs"/>
              </w:rPr>
              <w:t>k</w:t>
            </w:r>
            <w:r w:rsidRPr="00ED12CB">
              <w:rPr>
                <w:sz w:val="20"/>
                <w:lang w:val="cs"/>
              </w:rPr>
              <w:t xml:space="preserve"> podpo</w:t>
            </w:r>
            <w:r w:rsidR="003A5607" w:rsidRPr="00ED12CB">
              <w:rPr>
                <w:sz w:val="20"/>
                <w:lang w:val="cs"/>
              </w:rPr>
              <w:t>ře</w:t>
            </w:r>
            <w:r w:rsidRPr="00ED12CB">
              <w:rPr>
                <w:sz w:val="20"/>
                <w:lang w:val="cs"/>
              </w:rPr>
              <w:t xml:space="preserve"> všech vysoce kvalitních návrhů projektů VaVaI, a k jejich financování přistoupila ČR (např. návrhy projektů ERC jsou podporovány z programu ERC CZ, návrhy projektů MSCA </w:t>
            </w:r>
            <w:r w:rsidR="003A5607" w:rsidRPr="00ED12CB">
              <w:rPr>
                <w:sz w:val="20"/>
                <w:lang w:val="cs"/>
              </w:rPr>
              <w:t xml:space="preserve">poté </w:t>
            </w:r>
            <w:r w:rsidRPr="00ED12CB">
              <w:rPr>
                <w:sz w:val="20"/>
                <w:lang w:val="cs"/>
              </w:rPr>
              <w:t>z Operačního programu Jan Amos Komenský, apod</w:t>
            </w:r>
            <w:del w:id="120" w:author="Bubenková Monika" w:date="2023-06-07T07:34:00Z">
              <w:r w:rsidRPr="00D025BB">
                <w:rPr>
                  <w:lang w:val="cs"/>
                </w:rPr>
                <w:delText>).</w:delText>
              </w:r>
            </w:del>
            <w:ins w:id="121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)</w:t>
              </w:r>
              <w:r w:rsidR="00DB77E9">
                <w:rPr>
                  <w:sz w:val="20"/>
                  <w:szCs w:val="20"/>
                  <w:lang w:val="cs"/>
                </w:rPr>
                <w:t>;</w:t>
              </w:r>
            </w:ins>
          </w:p>
          <w:p w14:paraId="19D19019" w14:textId="1791D55E" w:rsidR="00584EFB" w:rsidRPr="00ED12CB" w:rsidRDefault="00584EFB" w:rsidP="00584E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60"/>
              <w:jc w:val="both"/>
              <w:rPr>
                <w:sz w:val="20"/>
                <w:lang w:val="cs"/>
              </w:rPr>
            </w:pPr>
            <w:r w:rsidRPr="00ED12CB">
              <w:rPr>
                <w:i/>
                <w:sz w:val="20"/>
              </w:rPr>
              <w:lastRenderedPageBreak/>
              <w:t>V ČR jsou na základě principu tzv. Seal of Excellence financovány i návrhy projektů VaVaI, jež čistě formálně držiteli tzv. Seal of Excellence od Evropské komise nejsou, ale stále se jedná o vysoce kvalitní návrhy projektů VaVaI, které kvalitativně uspěly v náročném mezinárodním hodnocení rámcového programu Horizontu Evropa.</w:t>
            </w:r>
          </w:p>
          <w:p w14:paraId="2789C94F" w14:textId="0A9B002E" w:rsidR="00DB77E9" w:rsidRPr="00DB77E9" w:rsidRDefault="00DB77E9" w:rsidP="002C00F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ns w:id="122" w:author="Bubenková Monika" w:date="2023-06-07T07:34:00Z"/>
                <w:sz w:val="20"/>
                <w:szCs w:val="20"/>
                <w:lang w:val="cs"/>
              </w:rPr>
            </w:pPr>
            <w:ins w:id="123" w:author="Bubenková Monika" w:date="2023-06-07T07:34:00Z">
              <w:r>
                <w:rPr>
                  <w:b/>
                  <w:bCs/>
                  <w:sz w:val="20"/>
                  <w:szCs w:val="20"/>
                  <w:lang w:val="cs"/>
                </w:rPr>
                <w:t>získala finanční podporu z národního dotačního titulu EXPRO</w:t>
              </w:r>
              <w:r w:rsidRPr="00DB77E9">
                <w:rPr>
                  <w:sz w:val="20"/>
                  <w:szCs w:val="20"/>
                  <w:lang w:val="cs"/>
                </w:rPr>
                <w:t xml:space="preserve">, skupiny grantových projektů </w:t>
              </w:r>
              <w:r>
                <w:rPr>
                  <w:sz w:val="20"/>
                  <w:szCs w:val="20"/>
                  <w:lang w:val="cs"/>
                </w:rPr>
                <w:t xml:space="preserve">implementované Grantovou agenturou ČR za účelem podpory </w:t>
              </w:r>
              <w:r w:rsidRPr="00DB77E9">
                <w:rPr>
                  <w:sz w:val="20"/>
                  <w:szCs w:val="20"/>
                  <w:lang w:val="cs"/>
                </w:rPr>
                <w:t>projekt</w:t>
              </w:r>
              <w:r>
                <w:rPr>
                  <w:sz w:val="20"/>
                  <w:szCs w:val="20"/>
                  <w:lang w:val="cs"/>
                </w:rPr>
                <w:t>ů</w:t>
              </w:r>
              <w:r w:rsidRPr="00DB77E9">
                <w:rPr>
                  <w:sz w:val="20"/>
                  <w:szCs w:val="20"/>
                  <w:lang w:val="cs"/>
                </w:rPr>
                <w:t xml:space="preserve">, které mají největší potenciál přinést průlom ve svém </w:t>
              </w:r>
              <w:r>
                <w:rPr>
                  <w:sz w:val="20"/>
                  <w:szCs w:val="20"/>
                  <w:lang w:val="cs"/>
                </w:rPr>
                <w:t xml:space="preserve">vědním </w:t>
              </w:r>
              <w:r w:rsidRPr="00DB77E9">
                <w:rPr>
                  <w:sz w:val="20"/>
                  <w:szCs w:val="20"/>
                  <w:lang w:val="cs"/>
                </w:rPr>
                <w:t>oboru</w:t>
              </w:r>
              <w:r>
                <w:rPr>
                  <w:sz w:val="20"/>
                  <w:szCs w:val="20"/>
                  <w:lang w:val="cs"/>
                </w:rPr>
                <w:t xml:space="preserve"> a u kterých je</w:t>
              </w:r>
              <w:r w:rsidRPr="00DB77E9">
                <w:rPr>
                  <w:sz w:val="20"/>
                  <w:szCs w:val="20"/>
                  <w:lang w:val="cs"/>
                </w:rPr>
                <w:t xml:space="preserve"> </w:t>
              </w:r>
              <w:r>
                <w:rPr>
                  <w:sz w:val="20"/>
                  <w:szCs w:val="20"/>
                  <w:lang w:val="cs"/>
                </w:rPr>
                <w:t>j</w:t>
              </w:r>
              <w:r w:rsidRPr="00DB77E9">
                <w:rPr>
                  <w:sz w:val="20"/>
                  <w:szCs w:val="20"/>
                  <w:lang w:val="cs"/>
                </w:rPr>
                <w:t>edno</w:t>
              </w:r>
              <w:r>
                <w:rPr>
                  <w:sz w:val="20"/>
                  <w:szCs w:val="20"/>
                  <w:lang w:val="cs"/>
                </w:rPr>
                <w:t>u</w:t>
              </w:r>
              <w:r w:rsidRPr="00DB77E9">
                <w:rPr>
                  <w:sz w:val="20"/>
                  <w:szCs w:val="20"/>
                  <w:lang w:val="cs"/>
                </w:rPr>
                <w:t xml:space="preserve"> z</w:t>
              </w:r>
              <w:r>
                <w:rPr>
                  <w:sz w:val="20"/>
                  <w:szCs w:val="20"/>
                  <w:lang w:val="cs"/>
                </w:rPr>
                <w:t> </w:t>
              </w:r>
              <w:r w:rsidRPr="00DB77E9">
                <w:rPr>
                  <w:sz w:val="20"/>
                  <w:szCs w:val="20"/>
                  <w:lang w:val="cs"/>
                </w:rPr>
                <w:t xml:space="preserve">podmínek úspěšného </w:t>
              </w:r>
              <w:r>
                <w:rPr>
                  <w:sz w:val="20"/>
                  <w:szCs w:val="20"/>
                  <w:lang w:val="cs"/>
                </w:rPr>
                <w:t>řešení</w:t>
              </w:r>
              <w:r w:rsidRPr="00DB77E9">
                <w:rPr>
                  <w:sz w:val="20"/>
                  <w:szCs w:val="20"/>
                  <w:lang w:val="cs"/>
                </w:rPr>
                <w:t xml:space="preserve"> </w:t>
              </w:r>
              <w:r>
                <w:rPr>
                  <w:sz w:val="20"/>
                  <w:szCs w:val="20"/>
                  <w:lang w:val="cs"/>
                </w:rPr>
                <w:t>mj.</w:t>
              </w:r>
              <w:r w:rsidRPr="00DB77E9">
                <w:rPr>
                  <w:sz w:val="20"/>
                  <w:szCs w:val="20"/>
                  <w:lang w:val="cs"/>
                </w:rPr>
                <w:t xml:space="preserve"> podání návrhu projektu ERC</w:t>
              </w:r>
              <w:r>
                <w:rPr>
                  <w:sz w:val="20"/>
                  <w:szCs w:val="20"/>
                  <w:lang w:val="cs"/>
                </w:rPr>
                <w:t>.</w:t>
              </w:r>
              <w:r w:rsidRPr="00DB77E9">
                <w:rPr>
                  <w:sz w:val="20"/>
                  <w:szCs w:val="20"/>
                  <w:lang w:val="cs"/>
                </w:rPr>
                <w:t xml:space="preserve">  </w:t>
              </w:r>
            </w:ins>
          </w:p>
          <w:p w14:paraId="24D43903" w14:textId="639B7AFC" w:rsidR="00056F84" w:rsidRPr="00ED12CB" w:rsidRDefault="002C00FE" w:rsidP="00837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ED12CB">
              <w:rPr>
                <w:b/>
                <w:sz w:val="20"/>
                <w:lang w:val="cs"/>
              </w:rPr>
              <w:t xml:space="preserve">Způsobilými uchazeči o podporu v rámci programu EXCELLENCE budou organizace pro výzkum a šíření znalostí, jak </w:t>
            </w:r>
            <w:r w:rsidR="00B46B05" w:rsidRPr="00ED12CB">
              <w:rPr>
                <w:b/>
                <w:sz w:val="20"/>
                <w:lang w:val="cs"/>
              </w:rPr>
              <w:t>tyto</w:t>
            </w:r>
            <w:r w:rsidRPr="00ED12CB">
              <w:rPr>
                <w:b/>
                <w:sz w:val="20"/>
                <w:lang w:val="cs"/>
              </w:rPr>
              <w:t xml:space="preserve"> defin</w:t>
            </w:r>
            <w:r w:rsidR="00B46B05" w:rsidRPr="00ED12CB">
              <w:rPr>
                <w:b/>
                <w:sz w:val="20"/>
                <w:lang w:val="cs"/>
              </w:rPr>
              <w:t>uje</w:t>
            </w:r>
            <w:r w:rsidRPr="00ED12CB">
              <w:rPr>
                <w:b/>
                <w:sz w:val="20"/>
                <w:lang w:val="cs"/>
              </w:rPr>
              <w:t xml:space="preserve"> Ráme</w:t>
            </w:r>
            <w:r w:rsidR="00B46B05" w:rsidRPr="00ED12CB">
              <w:rPr>
                <w:b/>
                <w:sz w:val="20"/>
                <w:lang w:val="cs"/>
              </w:rPr>
              <w:t>c</w:t>
            </w:r>
            <w:r w:rsidRPr="00ED12CB">
              <w:rPr>
                <w:b/>
                <w:sz w:val="20"/>
                <w:lang w:val="cs"/>
              </w:rPr>
              <w:t xml:space="preserve"> pro státní podporu VaVaI (2022/C 414/01)</w:t>
            </w:r>
            <w:r w:rsidRPr="00ED12CB">
              <w:rPr>
                <w:sz w:val="20"/>
                <w:lang w:val="cs"/>
              </w:rPr>
              <w:t xml:space="preserve">, </w:t>
            </w:r>
            <w:r w:rsidR="00CD21FE" w:rsidRPr="00ED12CB">
              <w:rPr>
                <w:sz w:val="20"/>
                <w:lang w:val="cs"/>
              </w:rPr>
              <w:t>tj.</w:t>
            </w:r>
            <w:r w:rsidRPr="00ED12CB">
              <w:rPr>
                <w:sz w:val="20"/>
                <w:lang w:val="cs"/>
              </w:rPr>
              <w:t xml:space="preserve"> zejména veřejné vysoké školy, veřejné výzkumné instituce jako</w:t>
            </w:r>
            <w:r w:rsidR="00F84777" w:rsidRPr="00ED12CB">
              <w:rPr>
                <w:sz w:val="20"/>
                <w:lang w:val="cs"/>
              </w:rPr>
              <w:t>ž</w:t>
            </w:r>
            <w:r w:rsidRPr="00ED12CB">
              <w:rPr>
                <w:sz w:val="20"/>
                <w:lang w:val="cs"/>
              </w:rPr>
              <w:t xml:space="preserve"> i výzkumné organizace soukromoprávního charakteru, jejichž týmy VaVaI splní kvalitativní kritéria uvedená pod písm. (a</w:t>
            </w:r>
            <w:del w:id="124" w:author="Bubenková Monika" w:date="2023-06-07T07:34:00Z">
              <w:r w:rsidRPr="00D025BB">
                <w:rPr>
                  <w:lang w:val="cs"/>
                </w:rPr>
                <w:delText>) a</w:delText>
              </w:r>
            </w:del>
            <w:ins w:id="125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)</w:t>
              </w:r>
              <w:r w:rsidR="00DB77E9">
                <w:rPr>
                  <w:sz w:val="20"/>
                  <w:szCs w:val="20"/>
                  <w:lang w:val="cs"/>
                </w:rPr>
                <w:t>,</w:t>
              </w:r>
            </w:ins>
            <w:r w:rsidRPr="00ED12CB">
              <w:rPr>
                <w:sz w:val="20"/>
                <w:lang w:val="cs"/>
              </w:rPr>
              <w:t xml:space="preserve"> (b</w:t>
            </w:r>
            <w:ins w:id="126" w:author="Bubenková Monika" w:date="2023-06-07T07:34:00Z">
              <w:r w:rsidRPr="002C00FE">
                <w:rPr>
                  <w:sz w:val="20"/>
                  <w:szCs w:val="20"/>
                  <w:lang w:val="cs"/>
                </w:rPr>
                <w:t>)</w:t>
              </w:r>
              <w:r w:rsidR="00DB77E9">
                <w:rPr>
                  <w:sz w:val="20"/>
                  <w:szCs w:val="20"/>
                  <w:lang w:val="cs"/>
                </w:rPr>
                <w:t xml:space="preserve"> nebo (c</w:t>
              </w:r>
            </w:ins>
            <w:r w:rsidR="00DB77E9" w:rsidRPr="00ED12CB">
              <w:rPr>
                <w:sz w:val="20"/>
                <w:lang w:val="cs"/>
              </w:rPr>
              <w:t>)</w:t>
            </w:r>
            <w:r w:rsidRPr="00ED12CB">
              <w:rPr>
                <w:sz w:val="20"/>
                <w:lang w:val="cs"/>
              </w:rPr>
              <w:t>.</w:t>
            </w:r>
          </w:p>
        </w:tc>
      </w:tr>
      <w:tr w:rsidR="005445B7" w:rsidRPr="005445B7" w14:paraId="157D4092" w14:textId="77777777" w:rsidTr="00ED12CB">
        <w:tc>
          <w:tcPr>
            <w:tcW w:w="2405" w:type="dxa"/>
          </w:tcPr>
          <w:p w14:paraId="06DDA654" w14:textId="77777777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50126D0E" w14:textId="7BE6E489" w:rsidR="00056F84" w:rsidRPr="00ED12CB" w:rsidRDefault="00F84777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  <w:lang w:val="cs"/>
              </w:rPr>
            </w:pPr>
            <w:r w:rsidRPr="00ED12CB">
              <w:rPr>
                <w:b/>
                <w:sz w:val="20"/>
                <w:lang w:val="cs"/>
              </w:rPr>
              <w:t>Předpokládá</w:t>
            </w:r>
            <w:r w:rsidR="002C00FE" w:rsidRPr="00ED12CB">
              <w:rPr>
                <w:b/>
                <w:sz w:val="20"/>
                <w:lang w:val="cs"/>
              </w:rPr>
              <w:t xml:space="preserve"> se, že program EXCELLENCE</w:t>
            </w:r>
            <w:r w:rsidR="00CD21FE" w:rsidRPr="00ED12CB">
              <w:rPr>
                <w:b/>
                <w:sz w:val="20"/>
                <w:lang w:val="cs"/>
              </w:rPr>
              <w:t xml:space="preserve">, jako dotační titul </w:t>
            </w:r>
            <w:r w:rsidRPr="00ED12CB">
              <w:rPr>
                <w:b/>
                <w:sz w:val="20"/>
                <w:lang w:val="cs"/>
              </w:rPr>
              <w:t>realizovaný</w:t>
            </w:r>
            <w:r w:rsidR="00CD21FE" w:rsidRPr="00ED12CB">
              <w:rPr>
                <w:b/>
                <w:sz w:val="20"/>
                <w:lang w:val="cs"/>
              </w:rPr>
              <w:t xml:space="preserve"> podle věcně příslušných ust</w:t>
            </w:r>
            <w:r w:rsidRPr="00ED12CB">
              <w:rPr>
                <w:b/>
                <w:sz w:val="20"/>
                <w:lang w:val="cs"/>
              </w:rPr>
              <w:t>.</w:t>
            </w:r>
            <w:r w:rsidR="00CD21FE" w:rsidRPr="00ED12CB">
              <w:rPr>
                <w:b/>
                <w:sz w:val="20"/>
                <w:lang w:val="cs"/>
              </w:rPr>
              <w:t xml:space="preserve">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      </w:r>
            <w:r w:rsidR="002C00FE" w:rsidRPr="00ED12CB">
              <w:rPr>
                <w:b/>
                <w:sz w:val="20"/>
                <w:lang w:val="cs"/>
              </w:rPr>
              <w:t xml:space="preserve">bude </w:t>
            </w:r>
            <w:r w:rsidRPr="00ED12CB">
              <w:rPr>
                <w:b/>
                <w:sz w:val="20"/>
                <w:lang w:val="cs"/>
              </w:rPr>
              <w:t>MŠMT</w:t>
            </w:r>
            <w:r w:rsidR="002C00FE" w:rsidRPr="00ED12CB">
              <w:rPr>
                <w:b/>
                <w:sz w:val="20"/>
                <w:lang w:val="cs"/>
              </w:rPr>
              <w:t>, jako věcně příslušn</w:t>
            </w:r>
            <w:r w:rsidR="00CD21FE" w:rsidRPr="00ED12CB">
              <w:rPr>
                <w:b/>
                <w:sz w:val="20"/>
                <w:lang w:val="cs"/>
              </w:rPr>
              <w:t>ým</w:t>
            </w:r>
            <w:r w:rsidR="002C00FE" w:rsidRPr="00ED12CB">
              <w:rPr>
                <w:b/>
                <w:sz w:val="20"/>
                <w:lang w:val="cs"/>
              </w:rPr>
              <w:t xml:space="preserve"> gestor</w:t>
            </w:r>
            <w:r w:rsidR="00CD21FE" w:rsidRPr="00ED12CB">
              <w:rPr>
                <w:b/>
                <w:sz w:val="20"/>
                <w:lang w:val="cs"/>
              </w:rPr>
              <w:t>em</w:t>
            </w:r>
            <w:r w:rsidR="002C00FE" w:rsidRPr="00ED12CB">
              <w:rPr>
                <w:b/>
                <w:sz w:val="20"/>
                <w:lang w:val="cs"/>
              </w:rPr>
              <w:t>, implementován nejméně do roku 2030</w:t>
            </w:r>
            <w:r w:rsidR="002C00FE" w:rsidRPr="00ED12CB">
              <w:rPr>
                <w:sz w:val="20"/>
                <w:lang w:val="cs"/>
              </w:rPr>
              <w:t>.</w:t>
            </w:r>
          </w:p>
          <w:p w14:paraId="6DEE8B40" w14:textId="77777777" w:rsidR="00BB0522" w:rsidRPr="00ED12CB" w:rsidRDefault="00BB0522" w:rsidP="00BB0522">
            <w:pPr>
              <w:spacing w:before="120" w:after="120" w:line="240" w:lineRule="auto"/>
              <w:jc w:val="both"/>
              <w:rPr>
                <w:rFonts w:asciiTheme="majorHAnsi" w:hAnsiTheme="majorHAnsi"/>
                <w:sz w:val="20"/>
                <w:lang w:val="cs"/>
              </w:rPr>
            </w:pPr>
            <w:r w:rsidRPr="00ED12CB">
              <w:rPr>
                <w:rFonts w:asciiTheme="majorHAnsi" w:hAnsiTheme="majorHAnsi"/>
                <w:sz w:val="20"/>
                <w:lang w:val="cs"/>
              </w:rPr>
              <w:t>Harmonogram implementace:</w:t>
            </w:r>
          </w:p>
          <w:p w14:paraId="6C948751" w14:textId="78E2E27E" w:rsidR="00BB0522" w:rsidRPr="00ED12CB" w:rsidRDefault="00BB0522" w:rsidP="00BB0522">
            <w:pPr>
              <w:pStyle w:val="Odstavecseseznamem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contextualSpacing w:val="0"/>
              <w:jc w:val="both"/>
              <w:rPr>
                <w:rFonts w:asciiTheme="majorHAnsi" w:hAnsiTheme="majorHAnsi"/>
                <w:sz w:val="20"/>
              </w:rPr>
            </w:pPr>
            <w:r w:rsidRPr="00ED12CB">
              <w:rPr>
                <w:rFonts w:asciiTheme="majorHAnsi" w:hAnsiTheme="majorHAnsi"/>
                <w:b/>
                <w:sz w:val="20"/>
              </w:rPr>
              <w:t>přijetí usnesení vlády ČR schvalující program EXCELLENCE</w:t>
            </w:r>
            <w:r w:rsidRPr="00ED12CB">
              <w:rPr>
                <w:rFonts w:asciiTheme="majorHAnsi" w:hAnsiTheme="majorHAnsi"/>
                <w:sz w:val="20"/>
              </w:rPr>
              <w:t xml:space="preserve"> s dobou implementace nejméně do roku 2030 </w:t>
            </w:r>
            <w:r w:rsidRPr="00ED12CB">
              <w:rPr>
                <w:rFonts w:asciiTheme="majorHAnsi" w:hAnsiTheme="majorHAnsi"/>
                <w:sz w:val="20"/>
                <w:lang w:val="cs"/>
              </w:rPr>
              <w:t xml:space="preserve">→ </w:t>
            </w:r>
            <w:r w:rsidRPr="00ED12CB">
              <w:rPr>
                <w:rFonts w:asciiTheme="majorHAnsi" w:hAnsiTheme="majorHAnsi"/>
                <w:sz w:val="20"/>
              </w:rPr>
              <w:t xml:space="preserve">nejpozději </w:t>
            </w:r>
            <w:r w:rsidR="00121EFA" w:rsidRPr="00ED12CB">
              <w:rPr>
                <w:rFonts w:asciiTheme="majorHAnsi" w:hAnsiTheme="majorHAnsi"/>
                <w:sz w:val="20"/>
              </w:rPr>
              <w:t>4</w:t>
            </w:r>
            <w:r w:rsidRPr="00ED12CB">
              <w:rPr>
                <w:rFonts w:asciiTheme="majorHAnsi" w:hAnsiTheme="majorHAnsi"/>
                <w:sz w:val="20"/>
              </w:rPr>
              <w:t>.Q 2024</w:t>
            </w:r>
          </w:p>
          <w:p w14:paraId="0D9A05ED" w14:textId="5139B65D" w:rsidR="00BB0522" w:rsidRPr="00ED12CB" w:rsidRDefault="00BB0522" w:rsidP="00ED12CB">
            <w:pPr>
              <w:pStyle w:val="Odstavecseseznamem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ind w:left="357" w:hanging="357"/>
              <w:contextualSpacing w:val="0"/>
              <w:jc w:val="both"/>
              <w:rPr>
                <w:rFonts w:asciiTheme="majorHAnsi" w:hAnsiTheme="majorHAnsi"/>
                <w:sz w:val="20"/>
              </w:rPr>
            </w:pPr>
            <w:r w:rsidRPr="00ED12CB">
              <w:rPr>
                <w:rFonts w:asciiTheme="majorHAnsi" w:hAnsiTheme="majorHAnsi"/>
                <w:b/>
                <w:sz w:val="20"/>
              </w:rPr>
              <w:t>zahájení implementace programu EXCELLENCE formou vyhlášení první veřejné soutěže ve VaVaI</w:t>
            </w:r>
            <w:r w:rsidRPr="00ED12CB">
              <w:rPr>
                <w:rFonts w:asciiTheme="majorHAnsi" w:hAnsiTheme="majorHAnsi"/>
                <w:sz w:val="20"/>
              </w:rPr>
              <w:t xml:space="preserve"> </w:t>
            </w:r>
            <w:r w:rsidRPr="00ED12CB">
              <w:rPr>
                <w:rFonts w:asciiTheme="majorHAnsi" w:hAnsiTheme="majorHAnsi"/>
                <w:sz w:val="20"/>
                <w:lang w:val="cs"/>
              </w:rPr>
              <w:t xml:space="preserve">→ </w:t>
            </w:r>
            <w:r w:rsidRPr="00ED12CB">
              <w:rPr>
                <w:rFonts w:asciiTheme="majorHAnsi" w:hAnsiTheme="majorHAnsi"/>
                <w:sz w:val="20"/>
              </w:rPr>
              <w:t xml:space="preserve">nejpozději </w:t>
            </w:r>
            <w:r w:rsidR="00F84777" w:rsidRPr="00ED12CB">
              <w:rPr>
                <w:rFonts w:asciiTheme="majorHAnsi" w:hAnsiTheme="majorHAnsi"/>
                <w:sz w:val="20"/>
              </w:rPr>
              <w:t>1</w:t>
            </w:r>
            <w:r w:rsidRPr="00ED12CB">
              <w:rPr>
                <w:rFonts w:asciiTheme="majorHAnsi" w:hAnsiTheme="majorHAnsi"/>
                <w:sz w:val="20"/>
              </w:rPr>
              <w:t>.Q 2025</w:t>
            </w:r>
          </w:p>
          <w:p w14:paraId="004295E6" w14:textId="682E286A" w:rsidR="00BB0522" w:rsidRPr="00ED12CB" w:rsidRDefault="00BB0522" w:rsidP="00ED12CB">
            <w:pPr>
              <w:pStyle w:val="Odstavecseseznamem"/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357" w:hanging="357"/>
              <w:contextualSpacing w:val="0"/>
              <w:jc w:val="both"/>
              <w:rPr>
                <w:sz w:val="20"/>
                <w:lang w:val="cs"/>
              </w:rPr>
            </w:pPr>
            <w:r w:rsidRPr="00ED12CB">
              <w:rPr>
                <w:rFonts w:asciiTheme="majorHAnsi" w:hAnsiTheme="majorHAnsi"/>
                <w:b/>
                <w:sz w:val="20"/>
              </w:rPr>
              <w:t>zahájení poskytování podpory příjemcům</w:t>
            </w:r>
            <w:r w:rsidRPr="00ED12CB">
              <w:rPr>
                <w:rFonts w:asciiTheme="majorHAnsi" w:hAnsiTheme="majorHAnsi"/>
                <w:sz w:val="20"/>
              </w:rPr>
              <w:t xml:space="preserve">, kteří ve veřejných soutěžích ve VaVaI uspějí </w:t>
            </w:r>
            <w:r w:rsidRPr="00ED12CB">
              <w:rPr>
                <w:rFonts w:asciiTheme="majorHAnsi" w:hAnsiTheme="majorHAnsi"/>
                <w:sz w:val="20"/>
                <w:lang w:val="cs"/>
              </w:rPr>
              <w:t xml:space="preserve">→ </w:t>
            </w:r>
            <w:r w:rsidRPr="00ED12CB">
              <w:rPr>
                <w:rFonts w:asciiTheme="majorHAnsi" w:hAnsiTheme="majorHAnsi"/>
                <w:sz w:val="20"/>
              </w:rPr>
              <w:t>nejpozději 4.Q 2025</w:t>
            </w:r>
          </w:p>
        </w:tc>
      </w:tr>
      <w:tr w:rsidR="005445B7" w:rsidRPr="005445B7" w14:paraId="392937F0" w14:textId="77777777" w:rsidTr="00ED12CB">
        <w:trPr>
          <w:cantSplit/>
          <w:trHeight w:val="70"/>
        </w:trPr>
        <w:tc>
          <w:tcPr>
            <w:tcW w:w="2405" w:type="dxa"/>
          </w:tcPr>
          <w:p w14:paraId="0122D45F" w14:textId="1EDD0CEC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Spolupráce a</w:t>
            </w:r>
            <w:r w:rsidR="005D70BF" w:rsidRPr="00ED12CB">
              <w:rPr>
                <w:sz w:val="20"/>
              </w:rPr>
              <w:t> </w:t>
            </w:r>
            <w:r w:rsidRPr="00ED12CB">
              <w:rPr>
                <w:sz w:val="20"/>
              </w:rPr>
              <w:t>zapojení zúčastněných stran</w:t>
            </w:r>
          </w:p>
        </w:tc>
        <w:tc>
          <w:tcPr>
            <w:tcW w:w="7223" w:type="dxa"/>
          </w:tcPr>
          <w:p w14:paraId="3039EC41" w14:textId="428D7BDD" w:rsidR="00056F84" w:rsidRPr="00ED12CB" w:rsidRDefault="007A12A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Do implementace opatření se zapojí </w:t>
            </w:r>
            <w:r w:rsidRPr="00ED12CB">
              <w:rPr>
                <w:b/>
                <w:sz w:val="20"/>
              </w:rPr>
              <w:t>o</w:t>
            </w:r>
            <w:r w:rsidR="00CC7BE0" w:rsidRPr="00ED12CB">
              <w:rPr>
                <w:b/>
                <w:sz w:val="20"/>
              </w:rPr>
              <w:t>rgány státní správy ČR v roli tvůrců politik VaVaI a poskytovatelů podpory na VaVaI z veřejných prostředků</w:t>
            </w:r>
            <w:r w:rsidR="006E0CE0" w:rsidRPr="00ED12CB">
              <w:rPr>
                <w:sz w:val="20"/>
              </w:rPr>
              <w:t>,</w:t>
            </w:r>
            <w:r w:rsidRPr="00ED12CB">
              <w:rPr>
                <w:sz w:val="20"/>
              </w:rPr>
              <w:t xml:space="preserve"> </w:t>
            </w:r>
            <w:r w:rsidR="00F84777" w:rsidRPr="00ED12CB">
              <w:rPr>
                <w:sz w:val="20"/>
              </w:rPr>
              <w:t>jakož</w:t>
            </w:r>
            <w:r w:rsidRPr="00ED12CB">
              <w:rPr>
                <w:sz w:val="20"/>
              </w:rPr>
              <w:t xml:space="preserve"> </w:t>
            </w:r>
            <w:r w:rsidR="006E0CE0" w:rsidRPr="00ED12CB">
              <w:rPr>
                <w:sz w:val="20"/>
              </w:rPr>
              <w:t xml:space="preserve">i </w:t>
            </w:r>
            <w:r w:rsidR="00CC7BE0" w:rsidRPr="00ED12CB">
              <w:rPr>
                <w:sz w:val="20"/>
              </w:rPr>
              <w:t xml:space="preserve">zástupci </w:t>
            </w:r>
            <w:r w:rsidR="00CC7BE0" w:rsidRPr="00ED12CB">
              <w:rPr>
                <w:b/>
                <w:sz w:val="20"/>
              </w:rPr>
              <w:t>výzkumné sféry</w:t>
            </w:r>
            <w:r w:rsidR="00CC7BE0" w:rsidRPr="00ED12CB">
              <w:rPr>
                <w:sz w:val="20"/>
              </w:rPr>
              <w:t xml:space="preserve"> veřejnoprávního </w:t>
            </w:r>
            <w:r w:rsidR="00F84777" w:rsidRPr="00ED12CB">
              <w:rPr>
                <w:sz w:val="20"/>
              </w:rPr>
              <w:t>a</w:t>
            </w:r>
            <w:r w:rsidR="00CC7BE0" w:rsidRPr="00ED12CB">
              <w:rPr>
                <w:sz w:val="20"/>
              </w:rPr>
              <w:t xml:space="preserve"> soukromoprávního charakteru</w:t>
            </w:r>
            <w:r w:rsidRPr="00ED12CB">
              <w:rPr>
                <w:sz w:val="20"/>
              </w:rPr>
              <w:t>, kteří se budou v duchu „co-creation“ podílet na designu detailních kritérií programu EXCELLENCE.</w:t>
            </w:r>
          </w:p>
        </w:tc>
      </w:tr>
      <w:tr w:rsidR="005445B7" w:rsidRPr="005445B7" w14:paraId="1E375225" w14:textId="77777777" w:rsidTr="00121EFA">
        <w:tc>
          <w:tcPr>
            <w:tcW w:w="2405" w:type="dxa"/>
          </w:tcPr>
          <w:p w14:paraId="7D53BDC9" w14:textId="01AAA8EA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Překážky a</w:t>
            </w:r>
            <w:r w:rsidR="005D70BF" w:rsidRPr="00ED12CB">
              <w:rPr>
                <w:sz w:val="20"/>
              </w:rPr>
              <w:t> </w:t>
            </w:r>
            <w:r w:rsidRPr="00ED12CB">
              <w:rPr>
                <w:sz w:val="20"/>
              </w:rPr>
              <w:t>rizika</w:t>
            </w:r>
          </w:p>
        </w:tc>
        <w:tc>
          <w:tcPr>
            <w:tcW w:w="7223" w:type="dxa"/>
          </w:tcPr>
          <w:p w14:paraId="28D0127C" w14:textId="637E6C2E" w:rsidR="00950DDF" w:rsidRPr="00ED12CB" w:rsidRDefault="00950DD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Předpokladem implementace opatření je </w:t>
            </w:r>
            <w:r w:rsidRPr="00ED12CB">
              <w:rPr>
                <w:b/>
                <w:sz w:val="20"/>
              </w:rPr>
              <w:t>dostatečná absorpční kapacita</w:t>
            </w:r>
            <w:r w:rsidRPr="00ED12CB">
              <w:rPr>
                <w:sz w:val="20"/>
              </w:rPr>
              <w:t>, t</w:t>
            </w:r>
            <w:r w:rsidR="007A12AF" w:rsidRPr="00ED12CB">
              <w:rPr>
                <w:sz w:val="20"/>
              </w:rPr>
              <w:t>j.</w:t>
            </w:r>
            <w:r w:rsidRPr="00ED12CB">
              <w:rPr>
                <w:sz w:val="20"/>
              </w:rPr>
              <w:t xml:space="preserve"> </w:t>
            </w:r>
            <w:r w:rsidR="007A12AF" w:rsidRPr="00ED12CB">
              <w:rPr>
                <w:sz w:val="20"/>
              </w:rPr>
              <w:t>adekvátní</w:t>
            </w:r>
            <w:r w:rsidRPr="00ED12CB">
              <w:rPr>
                <w:sz w:val="20"/>
              </w:rPr>
              <w:t xml:space="preserve"> počet vysoce kvalitních návrhů projektů naplňujících opatření, </w:t>
            </w:r>
            <w:r w:rsidR="007A12AF" w:rsidRPr="00ED12CB">
              <w:rPr>
                <w:sz w:val="20"/>
              </w:rPr>
              <w:t>které</w:t>
            </w:r>
            <w:r w:rsidRPr="00ED12CB">
              <w:rPr>
                <w:sz w:val="20"/>
              </w:rPr>
              <w:t xml:space="preserve"> připravují uchazeči o podporu, resp. potenciální příjemci podpory.</w:t>
            </w:r>
          </w:p>
          <w:p w14:paraId="10A4D2CA" w14:textId="47D13B9F" w:rsidR="00056F84" w:rsidRPr="00ED12CB" w:rsidRDefault="0008349E" w:rsidP="007A1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Předpoklad úspěšné implementace opatření spočívá také v </w:t>
            </w:r>
            <w:r w:rsidRPr="00ED12CB">
              <w:rPr>
                <w:b/>
                <w:sz w:val="20"/>
              </w:rPr>
              <w:t>disponibilitě dostatečných rozpočtových zdrojů na realizaci opatření alokovaných ve výdajích státního rozpočtu ČR na VaVaI</w:t>
            </w:r>
            <w:r w:rsidRPr="00ED12CB">
              <w:rPr>
                <w:sz w:val="20"/>
              </w:rPr>
              <w:t>, a to přes probíhající konsolidaci veřejných rozpočtů ČR.</w:t>
            </w:r>
          </w:p>
        </w:tc>
      </w:tr>
      <w:tr w:rsidR="005445B7" w:rsidRPr="005445B7" w14:paraId="25A15343" w14:textId="77777777" w:rsidTr="00121EFA">
        <w:tc>
          <w:tcPr>
            <w:tcW w:w="2405" w:type="dxa"/>
          </w:tcPr>
          <w:p w14:paraId="4B572936" w14:textId="621E0343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Cílové skupiny populace a</w:t>
            </w:r>
            <w:r w:rsidR="005D70BF" w:rsidRPr="00ED12CB">
              <w:rPr>
                <w:sz w:val="20"/>
              </w:rPr>
              <w:t> </w:t>
            </w:r>
            <w:r w:rsidRPr="00ED12CB">
              <w:rPr>
                <w:sz w:val="20"/>
              </w:rPr>
              <w:t>ekonomické subjekty</w:t>
            </w:r>
          </w:p>
        </w:tc>
        <w:tc>
          <w:tcPr>
            <w:tcW w:w="7223" w:type="dxa"/>
          </w:tcPr>
          <w:p w14:paraId="69D4D94D" w14:textId="3F022F2D" w:rsidR="00056F84" w:rsidRPr="00ED12CB" w:rsidRDefault="007A12AF" w:rsidP="0003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sz w:val="20"/>
              </w:rPr>
              <w:t xml:space="preserve">Cílovou skupinou, co se týče očekávaných dopadů opatření, jsou veřejné vysoké školy, veřejné výzkumné instituce, jakož i další </w:t>
            </w:r>
            <w:r w:rsidRPr="00ED12CB">
              <w:rPr>
                <w:b/>
                <w:sz w:val="20"/>
              </w:rPr>
              <w:t>výzkumné organizace</w:t>
            </w:r>
            <w:r w:rsidRPr="00ED12CB">
              <w:rPr>
                <w:sz w:val="20"/>
              </w:rPr>
              <w:t>, a to včetně výzkumných organizací soukromoprávního charakteru.</w:t>
            </w:r>
          </w:p>
        </w:tc>
      </w:tr>
      <w:tr w:rsidR="005445B7" w:rsidRPr="005445B7" w14:paraId="26606F3E" w14:textId="77777777" w:rsidTr="00121EFA">
        <w:trPr>
          <w:trHeight w:val="750"/>
        </w:trPr>
        <w:tc>
          <w:tcPr>
            <w:tcW w:w="2405" w:type="dxa"/>
          </w:tcPr>
          <w:p w14:paraId="39040795" w14:textId="77777777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4E240920" w14:textId="34023BD4" w:rsidR="0008349E" w:rsidRPr="00ED12CB" w:rsidRDefault="0008349E" w:rsidP="00370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sz w:val="20"/>
              </w:rPr>
            </w:pPr>
            <w:r w:rsidRPr="00ED12CB">
              <w:rPr>
                <w:b/>
                <w:sz w:val="20"/>
              </w:rPr>
              <w:t xml:space="preserve">Nepředpokládá se financování za využití </w:t>
            </w:r>
            <w:r w:rsidR="00F84777" w:rsidRPr="00ED12CB">
              <w:rPr>
                <w:b/>
                <w:sz w:val="20"/>
              </w:rPr>
              <w:t>prostředků</w:t>
            </w:r>
            <w:r w:rsidRPr="00ED12CB">
              <w:rPr>
                <w:b/>
                <w:sz w:val="20"/>
              </w:rPr>
              <w:t xml:space="preserve"> RRF</w:t>
            </w:r>
            <w:r w:rsidRPr="00ED12CB">
              <w:rPr>
                <w:sz w:val="20"/>
              </w:rPr>
              <w:t>.</w:t>
            </w:r>
          </w:p>
          <w:p w14:paraId="6AA3BB97" w14:textId="5EC9F6F4" w:rsidR="00056F84" w:rsidRPr="00ED12CB" w:rsidRDefault="0008349E" w:rsidP="00370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b/>
                <w:sz w:val="20"/>
                <w:lang w:val="cs"/>
              </w:rPr>
            </w:pPr>
            <w:r w:rsidRPr="00ED12CB">
              <w:rPr>
                <w:sz w:val="20"/>
              </w:rPr>
              <w:t xml:space="preserve">Výdaje na implementaci opatření budou čerpány v rámci výdajů státního rozpočtu ČR na VaVaI. </w:t>
            </w:r>
            <w:r w:rsidRPr="00ED12CB">
              <w:rPr>
                <w:sz w:val="20"/>
                <w:lang w:val="cs"/>
              </w:rPr>
              <w:t xml:space="preserve">Konkrétní rozpočtová alokace na implementaci opatření se odvíjí od možností výdajů státního rozpočtu ČR na VaVaI. S ohledem na skutečnost, že má být opatření realizováno i v období po roce 2026 (a to nejméně do roku 2030), aktuálně není možné </w:t>
            </w:r>
            <w:r w:rsidR="006930D7" w:rsidRPr="00ED12CB">
              <w:rPr>
                <w:sz w:val="20"/>
                <w:lang w:val="cs"/>
              </w:rPr>
              <w:t xml:space="preserve">celkovou </w:t>
            </w:r>
            <w:r w:rsidRPr="00ED12CB">
              <w:rPr>
                <w:sz w:val="20"/>
                <w:lang w:val="cs"/>
              </w:rPr>
              <w:t>rozpočtovou alokaci přesně kvantifikovat.</w:t>
            </w:r>
            <w:r w:rsidR="006930D7" w:rsidRPr="00ED12CB">
              <w:rPr>
                <w:sz w:val="20"/>
                <w:lang w:val="cs"/>
              </w:rPr>
              <w:t xml:space="preserve"> </w:t>
            </w:r>
            <w:r w:rsidR="006930D7" w:rsidRPr="00ED12CB">
              <w:rPr>
                <w:sz w:val="20"/>
              </w:rPr>
              <w:t>Očekává se nicméně, že v letech 2025–2026 bude na realizaci opatření alokováno celkem</w:t>
            </w:r>
            <w:r w:rsidR="00584EFB" w:rsidRPr="00ED12CB">
              <w:rPr>
                <w:sz w:val="20"/>
              </w:rPr>
              <w:t xml:space="preserve"> </w:t>
            </w:r>
            <w:del w:id="127" w:author="Bubenková Monika" w:date="2023-06-07T07:34:00Z">
              <w:r w:rsidR="006930D7" w:rsidRPr="00D025BB">
                <w:delText>min.</w:delText>
              </w:r>
            </w:del>
            <w:ins w:id="128" w:author="Bubenková Monika" w:date="2023-06-07T07:34:00Z">
              <w:r w:rsidR="00584EFB">
                <w:rPr>
                  <w:sz w:val="20"/>
                  <w:szCs w:val="20"/>
                </w:rPr>
                <w:t>cca</w:t>
              </w:r>
            </w:ins>
            <w:r w:rsidR="006930D7" w:rsidRPr="00ED12CB">
              <w:rPr>
                <w:sz w:val="20"/>
              </w:rPr>
              <w:t xml:space="preserve"> 15 mil. EUR.</w:t>
            </w:r>
          </w:p>
        </w:tc>
      </w:tr>
      <w:tr w:rsidR="005445B7" w:rsidRPr="005445B7" w14:paraId="52678B15" w14:textId="77777777" w:rsidTr="00ED12CB">
        <w:trPr>
          <w:cantSplit/>
        </w:trPr>
        <w:tc>
          <w:tcPr>
            <w:tcW w:w="2405" w:type="dxa"/>
          </w:tcPr>
          <w:p w14:paraId="5C9859C4" w14:textId="77777777" w:rsidR="00056F84" w:rsidRPr="00ED12CB" w:rsidRDefault="00086CA1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lastRenderedPageBreak/>
              <w:t>Dodržování pravidel státní podpory</w:t>
            </w:r>
          </w:p>
        </w:tc>
        <w:tc>
          <w:tcPr>
            <w:tcW w:w="7223" w:type="dxa"/>
          </w:tcPr>
          <w:p w14:paraId="5BB88F8A" w14:textId="2BF0DAB4" w:rsidR="00056F84" w:rsidRPr="00ED12CB" w:rsidRDefault="006F30B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/>
                <w:sz w:val="20"/>
              </w:rPr>
            </w:pPr>
            <w:r w:rsidRPr="00ED12CB">
              <w:rPr>
                <w:sz w:val="20"/>
              </w:rPr>
              <w:t xml:space="preserve">Podpora na implementaci opatření bude poskytována organizacím pro výzkum a šíření znalostí na financování jejich nehospodářských činností vykonávaných podle odst. 19 Rámce pro státní podporu VaVaI (2022/C 414/01). Pokud budou příjemci této podpory či další účastníci věcně příslušných projektů podpory vykonávat i hospodářské činnosti, budou tyto hospodářské činnosti výlučně vedlejší povahy a budou vykazovat doplňkový charakter k hlavním nehospodářským činnostem rozvíjeným na základě odst. 20 Rámce pro státní podporu VaVaI (2022/C 414/01). Při poskytování podpory bude postupováno plně </w:t>
            </w:r>
            <w:r w:rsidRPr="00ED12CB">
              <w:rPr>
                <w:b/>
                <w:sz w:val="20"/>
              </w:rPr>
              <w:t>v souladu s Rámcem pro státní podporu VaVaI (2022/C 414/01)</w:t>
            </w:r>
            <w:r w:rsidRPr="00ED12CB">
              <w:rPr>
                <w:sz w:val="20"/>
              </w:rPr>
              <w:t>.</w:t>
            </w:r>
          </w:p>
        </w:tc>
      </w:tr>
      <w:tr w:rsidR="000F6B0C" w:rsidRPr="005445B7" w14:paraId="16978610" w14:textId="77777777" w:rsidTr="00121EFA">
        <w:tc>
          <w:tcPr>
            <w:tcW w:w="2405" w:type="dxa"/>
          </w:tcPr>
          <w:p w14:paraId="694F7852" w14:textId="77777777" w:rsidR="000F6B0C" w:rsidRPr="00ED12CB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sz w:val="20"/>
              </w:rPr>
            </w:pPr>
            <w:r w:rsidRPr="00ED12CB">
              <w:rPr>
                <w:sz w:val="20"/>
              </w:rPr>
              <w:t>Uveďte dobu implementace</w:t>
            </w:r>
          </w:p>
        </w:tc>
        <w:tc>
          <w:tcPr>
            <w:tcW w:w="7223" w:type="dxa"/>
          </w:tcPr>
          <w:p w14:paraId="2435ABAD" w14:textId="0A5BF762" w:rsidR="000F6B0C" w:rsidRPr="00ED12CB" w:rsidRDefault="000F6B0C" w:rsidP="000F6B0C">
            <w:pPr>
              <w:spacing w:before="120" w:after="120" w:line="240" w:lineRule="auto"/>
              <w:jc w:val="both"/>
              <w:rPr>
                <w:b/>
                <w:sz w:val="20"/>
              </w:rPr>
            </w:pPr>
            <w:r w:rsidRPr="00ED12CB">
              <w:rPr>
                <w:b/>
                <w:sz w:val="20"/>
              </w:rPr>
              <w:t>202</w:t>
            </w:r>
            <w:r w:rsidR="00F84777" w:rsidRPr="00ED12CB">
              <w:rPr>
                <w:b/>
                <w:sz w:val="20"/>
              </w:rPr>
              <w:t>4</w:t>
            </w:r>
            <w:r w:rsidRPr="00ED12CB">
              <w:rPr>
                <w:b/>
                <w:sz w:val="20"/>
              </w:rPr>
              <w:t>–2026</w:t>
            </w:r>
            <w:r w:rsidR="00121EFA" w:rsidRPr="00ED12CB">
              <w:rPr>
                <w:b/>
                <w:sz w:val="20"/>
              </w:rPr>
              <w:t xml:space="preserve"> </w:t>
            </w:r>
            <w:r w:rsidR="00121EFA" w:rsidRPr="00ED12CB">
              <w:rPr>
                <w:sz w:val="20"/>
              </w:rPr>
              <w:t>(realizace programu EXCELLENCE po schválení vládou ČR)</w:t>
            </w:r>
          </w:p>
          <w:p w14:paraId="28C7DDDF" w14:textId="17DBE995" w:rsidR="000F6B0C" w:rsidRPr="00ED12CB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i/>
                <w:sz w:val="20"/>
              </w:rPr>
            </w:pPr>
            <w:r w:rsidRPr="00ED12CB">
              <w:rPr>
                <w:sz w:val="20"/>
              </w:rPr>
              <w:t xml:space="preserve">Implementace opatření bude pokračovat i po roce 2026, a to minimálně do roku 2030. </w:t>
            </w:r>
          </w:p>
        </w:tc>
      </w:tr>
    </w:tbl>
    <w:p w14:paraId="0513CD94" w14:textId="77777777" w:rsidR="00D07515" w:rsidRPr="00D025BB" w:rsidRDefault="00D07515" w:rsidP="00D07515">
      <w:pPr>
        <w:pStyle w:val="Odstavecseseznamem"/>
        <w:spacing w:before="120" w:after="120" w:line="240" w:lineRule="auto"/>
        <w:ind w:left="360"/>
        <w:jc w:val="both"/>
        <w:rPr>
          <w:del w:id="129" w:author="Bubenková Monika" w:date="2023-06-07T07:34:00Z"/>
          <w:b/>
        </w:rPr>
      </w:pPr>
    </w:p>
    <w:p w14:paraId="63C25F8F" w14:textId="77777777" w:rsidR="00D07515" w:rsidRPr="00D025BB" w:rsidRDefault="00D07515" w:rsidP="00D07515">
      <w:pPr>
        <w:pStyle w:val="Odstavecseseznamem"/>
        <w:spacing w:before="120" w:after="120" w:line="240" w:lineRule="auto"/>
        <w:ind w:left="360"/>
        <w:jc w:val="both"/>
        <w:rPr>
          <w:del w:id="130" w:author="Bubenková Monika" w:date="2023-06-07T07:34:00Z"/>
          <w:b/>
        </w:rPr>
      </w:pPr>
    </w:p>
    <w:p w14:paraId="32D8E504" w14:textId="77777777" w:rsidR="00D07515" w:rsidRPr="00D025BB" w:rsidRDefault="00D07515" w:rsidP="00D07515">
      <w:pPr>
        <w:pStyle w:val="Odstavecseseznamem"/>
        <w:spacing w:before="120" w:after="120" w:line="240" w:lineRule="auto"/>
        <w:ind w:left="360"/>
        <w:jc w:val="both"/>
        <w:rPr>
          <w:del w:id="131" w:author="Bubenková Monika" w:date="2023-06-07T07:34:00Z"/>
          <w:b/>
        </w:rPr>
      </w:pPr>
    </w:p>
    <w:p w14:paraId="45D68BCA" w14:textId="77777777" w:rsidR="002C00FE" w:rsidRPr="00D025BB" w:rsidRDefault="00BD31FF" w:rsidP="00ED0D5C">
      <w:pPr>
        <w:pStyle w:val="Odstavecseseznamem"/>
        <w:numPr>
          <w:ilvl w:val="0"/>
          <w:numId w:val="30"/>
        </w:numPr>
        <w:spacing w:before="120" w:after="120" w:line="240" w:lineRule="auto"/>
        <w:jc w:val="both"/>
        <w:rPr>
          <w:del w:id="132" w:author="Bubenková Monika" w:date="2023-06-07T07:34:00Z"/>
          <w:b/>
        </w:rPr>
      </w:pPr>
      <w:del w:id="133" w:author="Bubenková Monika" w:date="2023-06-07T07:34:00Z">
        <w:r w:rsidRPr="00D025BB">
          <w:rPr>
            <w:b/>
          </w:rPr>
          <w:delText>Podpořit konsolidaci a profilaci center grantové podpory výzkumu, vývoje a inovací ve výzkumných organizacích a</w:delText>
        </w:r>
        <w:r w:rsidR="00ED0D5C" w:rsidRPr="00D025BB">
          <w:rPr>
            <w:b/>
          </w:rPr>
          <w:delText> </w:delText>
        </w:r>
        <w:r w:rsidRPr="00D025BB">
          <w:rPr>
            <w:b/>
          </w:rPr>
          <w:delText>posílit jejich mezi-institucionální spolupráci a integraci</w:delText>
        </w:r>
      </w:del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223"/>
      </w:tblGrid>
      <w:tr w:rsidR="002C00FE" w:rsidRPr="00D025BB" w14:paraId="1B0F96C3" w14:textId="77777777" w:rsidTr="00E24FF4">
        <w:trPr>
          <w:del w:id="134" w:author="Bubenková Monika" w:date="2023-06-07T07:34:00Z"/>
        </w:trPr>
        <w:tc>
          <w:tcPr>
            <w:tcW w:w="2405" w:type="dxa"/>
          </w:tcPr>
          <w:p w14:paraId="52BDAD35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35" w:author="Bubenková Monika" w:date="2023-06-07T07:34:00Z"/>
              </w:rPr>
            </w:pPr>
            <w:del w:id="136" w:author="Bubenková Monika" w:date="2023-06-07T07:34:00Z">
              <w:r w:rsidRPr="00D025BB">
                <w:delText>Výzva</w:delText>
              </w:r>
            </w:del>
          </w:p>
        </w:tc>
        <w:tc>
          <w:tcPr>
            <w:tcW w:w="7223" w:type="dxa"/>
          </w:tcPr>
          <w:p w14:paraId="51AAA883" w14:textId="77777777" w:rsidR="002C00FE" w:rsidRPr="00D025BB" w:rsidRDefault="00F84777" w:rsidP="00C5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37" w:author="Bubenková Monika" w:date="2023-06-07T07:34:00Z"/>
                <w:lang w:val="cs"/>
              </w:rPr>
            </w:pPr>
            <w:del w:id="138" w:author="Bubenková Monika" w:date="2023-06-07T07:34:00Z">
              <w:r w:rsidRPr="00D025BB">
                <w:rPr>
                  <w:lang w:val="cs"/>
                </w:rPr>
                <w:delText xml:space="preserve">Před substantivní progres v uplynulém období </w:delText>
              </w:r>
              <w:r w:rsidRPr="00D025BB">
                <w:rPr>
                  <w:b/>
                  <w:bCs/>
                  <w:lang w:val="cs"/>
                </w:rPr>
                <w:delText>j</w:delText>
              </w:r>
              <w:r w:rsidR="00C50650" w:rsidRPr="00D025BB">
                <w:rPr>
                  <w:b/>
                  <w:bCs/>
                  <w:lang w:val="cs"/>
                </w:rPr>
                <w:delText xml:space="preserve">e </w:delText>
              </w:r>
              <w:r w:rsidRPr="00D025BB">
                <w:rPr>
                  <w:b/>
                  <w:bCs/>
                  <w:lang w:val="cs"/>
                </w:rPr>
                <w:delText>nadále nezbytně nutné</w:delText>
              </w:r>
              <w:r w:rsidR="00C50650" w:rsidRPr="00D025BB">
                <w:rPr>
                  <w:b/>
                  <w:bCs/>
                  <w:lang w:val="cs"/>
                </w:rPr>
                <w:delText xml:space="preserve"> konsolidovat, profilovat a doplnit</w:delText>
              </w:r>
              <w:r w:rsidR="00C50650" w:rsidRPr="00D025BB">
                <w:rPr>
                  <w:lang w:val="cs"/>
                </w:rPr>
                <w:delText xml:space="preserve"> </w:delText>
              </w:r>
              <w:r w:rsidR="00C50650" w:rsidRPr="00D025BB">
                <w:rPr>
                  <w:b/>
                  <w:bCs/>
                  <w:lang w:val="cs"/>
                </w:rPr>
                <w:delText xml:space="preserve">spektrum podpory týmů VaVaI </w:delText>
              </w:r>
              <w:r w:rsidRPr="00D025BB">
                <w:rPr>
                  <w:b/>
                  <w:bCs/>
                  <w:lang w:val="cs"/>
                </w:rPr>
                <w:delText xml:space="preserve">výzkumných organizacích </w:delText>
              </w:r>
              <w:r w:rsidR="00C50650" w:rsidRPr="00D025BB">
                <w:rPr>
                  <w:b/>
                  <w:bCs/>
                  <w:lang w:val="cs"/>
                </w:rPr>
                <w:delText>cílících na úspěšnou aplikaci v rámci některého z kompetitivních nástrojů podpory VaVaI</w:delText>
              </w:r>
              <w:r w:rsidR="00C50650" w:rsidRPr="00D025BB">
                <w:rPr>
                  <w:lang w:val="cs"/>
                </w:rPr>
                <w:delText>, ať už se jedná o dotační tituly národní, avšak zejména mezinárodní povahy.</w:delText>
              </w:r>
            </w:del>
          </w:p>
        </w:tc>
      </w:tr>
      <w:tr w:rsidR="002C00FE" w:rsidRPr="00D025BB" w14:paraId="662FE5D6" w14:textId="77777777" w:rsidTr="00E24FF4">
        <w:trPr>
          <w:del w:id="139" w:author="Bubenková Monika" w:date="2023-06-07T07:34:00Z"/>
        </w:trPr>
        <w:tc>
          <w:tcPr>
            <w:tcW w:w="2405" w:type="dxa"/>
          </w:tcPr>
          <w:p w14:paraId="40178344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40" w:author="Bubenková Monika" w:date="2023-06-07T07:34:00Z"/>
              </w:rPr>
            </w:pPr>
            <w:del w:id="141" w:author="Bubenková Monika" w:date="2023-06-07T07:34:00Z">
              <w:r w:rsidRPr="00D025BB">
                <w:delText>Cíl</w:delText>
              </w:r>
            </w:del>
          </w:p>
        </w:tc>
        <w:tc>
          <w:tcPr>
            <w:tcW w:w="7223" w:type="dxa"/>
          </w:tcPr>
          <w:p w14:paraId="6113AC08" w14:textId="77777777" w:rsidR="00C50650" w:rsidRPr="00D025BB" w:rsidRDefault="00C50650" w:rsidP="00C5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42" w:author="Bubenková Monika" w:date="2023-06-07T07:34:00Z"/>
                <w:lang w:val="cs"/>
              </w:rPr>
            </w:pPr>
            <w:del w:id="143" w:author="Bubenková Monika" w:date="2023-06-07T07:34:00Z">
              <w:r w:rsidRPr="00D025BB">
                <w:rPr>
                  <w:b/>
                  <w:bCs/>
                  <w:lang w:val="cs"/>
                </w:rPr>
                <w:delText xml:space="preserve">Kromě již existujícího centrálního informačního zázemí, poradenství a konzultačních služeb poskytovaných tzv. Národním kontaktním bodem </w:delText>
              </w:r>
              <w:r w:rsidR="00281443" w:rsidRPr="00D025BB">
                <w:rPr>
                  <w:b/>
                  <w:bCs/>
                  <w:lang w:val="cs"/>
                </w:rPr>
                <w:delText xml:space="preserve">ČR </w:delText>
              </w:r>
              <w:r w:rsidRPr="00D025BB">
                <w:rPr>
                  <w:b/>
                  <w:bCs/>
                  <w:lang w:val="cs"/>
                </w:rPr>
                <w:delText>pro rámcov</w:delText>
              </w:r>
              <w:r w:rsidR="0098138A" w:rsidRPr="00D025BB">
                <w:rPr>
                  <w:b/>
                  <w:bCs/>
                  <w:lang w:val="cs"/>
                </w:rPr>
                <w:delText>ý</w:delText>
              </w:r>
              <w:r w:rsidRPr="00D025BB">
                <w:rPr>
                  <w:b/>
                  <w:bCs/>
                  <w:lang w:val="cs"/>
                </w:rPr>
                <w:delText xml:space="preserve"> program EU pro výzkum a inovace</w:delText>
              </w:r>
              <w:r w:rsidR="00CD21FE" w:rsidRPr="00D025BB">
                <w:rPr>
                  <w:lang w:val="cs"/>
                </w:rPr>
                <w:delText xml:space="preserve"> (projekt sdílených činností „</w:delText>
              </w:r>
              <w:r w:rsidR="00CD21FE" w:rsidRPr="00D025BB">
                <w:rPr>
                  <w:i/>
                  <w:iCs/>
                  <w:lang w:val="cs"/>
                </w:rPr>
                <w:delText>Prohloubení integrace výzkumného a inovačního ekosystému ČR do Evropského výzkumného prostoru a podpora intenzivní mezinárodní spolupráce výzkumných organizací a podniků ČR ve výzkumu, vývoji a inovacích (CZERA)</w:delText>
              </w:r>
              <w:r w:rsidR="00CD21FE" w:rsidRPr="00D025BB">
                <w:rPr>
                  <w:lang w:val="cs"/>
                </w:rPr>
                <w:delText>“ zprostředkovává kompletní portfolio informačních, poradenských a konzultačních služeb</w:delText>
              </w:r>
              <w:r w:rsidR="00281443" w:rsidRPr="00D025BB">
                <w:rPr>
                  <w:lang w:val="cs"/>
                </w:rPr>
                <w:delText xml:space="preserve"> potřebných </w:delText>
              </w:r>
              <w:r w:rsidR="0098138A" w:rsidRPr="00D025BB">
                <w:rPr>
                  <w:lang w:val="cs"/>
                </w:rPr>
                <w:delText>k</w:delText>
              </w:r>
              <w:r w:rsidR="00CD21FE" w:rsidRPr="00D025BB">
                <w:rPr>
                  <w:lang w:val="cs"/>
                </w:rPr>
                <w:delText xml:space="preserve"> zapojení subjektů ČR do 9.</w:delText>
              </w:r>
              <w:r w:rsidR="00281443" w:rsidRPr="00D025BB">
                <w:rPr>
                  <w:lang w:val="cs"/>
                </w:rPr>
                <w:delText> </w:delText>
              </w:r>
              <w:r w:rsidR="00CD21FE" w:rsidRPr="00D025BB">
                <w:rPr>
                  <w:lang w:val="cs"/>
                </w:rPr>
                <w:delText xml:space="preserve">rámcového programu EU pro výzkum a inovace Horizont Evropa) </w:delText>
              </w:r>
              <w:r w:rsidRPr="00D025BB">
                <w:rPr>
                  <w:b/>
                  <w:bCs/>
                  <w:lang w:val="cs"/>
                </w:rPr>
                <w:delText xml:space="preserve">je </w:delText>
              </w:r>
              <w:r w:rsidR="0098138A" w:rsidRPr="00D025BB">
                <w:rPr>
                  <w:b/>
                  <w:bCs/>
                  <w:lang w:val="cs"/>
                </w:rPr>
                <w:delText>s o</w:delText>
              </w:r>
              <w:r w:rsidRPr="00D025BB">
                <w:rPr>
                  <w:b/>
                  <w:bCs/>
                  <w:lang w:val="cs"/>
                </w:rPr>
                <w:delText xml:space="preserve">hledem </w:delText>
              </w:r>
              <w:r w:rsidR="0098138A" w:rsidRPr="00D025BB">
                <w:rPr>
                  <w:b/>
                  <w:bCs/>
                  <w:lang w:val="cs"/>
                </w:rPr>
                <w:delText>na</w:delText>
              </w:r>
              <w:r w:rsidRPr="00D025BB">
                <w:rPr>
                  <w:b/>
                  <w:bCs/>
                  <w:lang w:val="cs"/>
                </w:rPr>
                <w:delText> předpokládan</w:delText>
              </w:r>
              <w:r w:rsidR="0098138A" w:rsidRPr="00D025BB">
                <w:rPr>
                  <w:b/>
                  <w:bCs/>
                  <w:lang w:val="cs"/>
                </w:rPr>
                <w:delText>ou</w:delText>
              </w:r>
              <w:r w:rsidRPr="00D025BB">
                <w:rPr>
                  <w:b/>
                  <w:bCs/>
                  <w:lang w:val="cs"/>
                </w:rPr>
                <w:delText xml:space="preserve"> </w:delText>
              </w:r>
              <w:r w:rsidR="0098138A" w:rsidRPr="00D025BB">
                <w:rPr>
                  <w:b/>
                  <w:bCs/>
                  <w:lang w:val="cs"/>
                </w:rPr>
                <w:delText xml:space="preserve">zvýšenou </w:delText>
              </w:r>
              <w:r w:rsidRPr="00D025BB">
                <w:rPr>
                  <w:b/>
                  <w:bCs/>
                  <w:lang w:val="cs"/>
                </w:rPr>
                <w:delText>potřebě profesionální</w:delText>
              </w:r>
              <w:r w:rsidR="0098138A" w:rsidRPr="00D025BB">
                <w:rPr>
                  <w:b/>
                  <w:bCs/>
                  <w:lang w:val="cs"/>
                </w:rPr>
                <w:delText xml:space="preserve"> a</w:delText>
              </w:r>
              <w:r w:rsidRPr="00D025BB">
                <w:rPr>
                  <w:b/>
                  <w:bCs/>
                  <w:lang w:val="cs"/>
                </w:rPr>
                <w:delText> specifické podpory při přípravě grantových žádostí</w:delText>
              </w:r>
              <w:r w:rsidR="0098138A" w:rsidRPr="00D025BB">
                <w:rPr>
                  <w:b/>
                  <w:bCs/>
                  <w:lang w:val="cs"/>
                </w:rPr>
                <w:delText xml:space="preserve"> nezbytně nutné</w:delText>
              </w:r>
              <w:r w:rsidRPr="00D025BB">
                <w:rPr>
                  <w:b/>
                  <w:bCs/>
                  <w:lang w:val="cs"/>
                </w:rPr>
                <w:delText xml:space="preserve"> posílit profilaci zaměření </w:delText>
              </w:r>
              <w:r w:rsidR="0098138A" w:rsidRPr="00D025BB">
                <w:rPr>
                  <w:b/>
                  <w:bCs/>
                  <w:lang w:val="cs"/>
                </w:rPr>
                <w:delText xml:space="preserve">a </w:delText>
              </w:r>
              <w:r w:rsidRPr="00D025BB">
                <w:rPr>
                  <w:b/>
                  <w:bCs/>
                  <w:lang w:val="cs"/>
                </w:rPr>
                <w:delText>kapacitu center grantové podpory na výzkumných organizacích v ČR</w:delText>
              </w:r>
              <w:r w:rsidRPr="00D025BB">
                <w:rPr>
                  <w:lang w:val="cs"/>
                </w:rPr>
                <w:delText>.</w:delText>
              </w:r>
            </w:del>
          </w:p>
          <w:p w14:paraId="4ABB9110" w14:textId="77777777" w:rsidR="00C50650" w:rsidRPr="00D025BB" w:rsidRDefault="0098138A" w:rsidP="00C5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44" w:author="Bubenková Monika" w:date="2023-06-07T07:34:00Z"/>
                <w:lang w:val="cs"/>
              </w:rPr>
            </w:pPr>
            <w:del w:id="145" w:author="Bubenková Monika" w:date="2023-06-07T07:34:00Z">
              <w:r w:rsidRPr="00D025BB">
                <w:rPr>
                  <w:lang w:val="cs"/>
                </w:rPr>
                <w:delText xml:space="preserve">Tato </w:delText>
              </w:r>
              <w:r w:rsidRPr="00D025BB">
                <w:rPr>
                  <w:b/>
                  <w:bCs/>
                  <w:lang w:val="cs"/>
                </w:rPr>
                <w:delText>c</w:delText>
              </w:r>
              <w:r w:rsidR="00C50650" w:rsidRPr="00D025BB">
                <w:rPr>
                  <w:b/>
                  <w:bCs/>
                  <w:lang w:val="cs"/>
                </w:rPr>
                <w:delText>entra grantové podpory by měla být zainteresována na výsledku předkládaných návrhů projektů a</w:delText>
              </w:r>
              <w:r w:rsidR="00C50650" w:rsidRPr="00D025BB">
                <w:rPr>
                  <w:lang w:val="cs"/>
                </w:rPr>
                <w:delText xml:space="preserve"> </w:delText>
              </w:r>
              <w:r w:rsidR="00C50650" w:rsidRPr="00D025BB">
                <w:rPr>
                  <w:b/>
                  <w:bCs/>
                  <w:lang w:val="cs"/>
                </w:rPr>
                <w:delText>úspěšná aplikace by měla být i náležitým způsobem zohledněna ve finančních zdrojích k ocenění pracovníků center, jejich provozu</w:delText>
              </w:r>
              <w:r w:rsidRPr="00D025BB">
                <w:rPr>
                  <w:b/>
                  <w:bCs/>
                  <w:lang w:val="cs"/>
                </w:rPr>
                <w:delText>, jakož i</w:delText>
              </w:r>
              <w:r w:rsidR="00C50650" w:rsidRPr="00D025BB">
                <w:rPr>
                  <w:b/>
                  <w:bCs/>
                  <w:lang w:val="cs"/>
                </w:rPr>
                <w:delText xml:space="preserve"> </w:delText>
              </w:r>
              <w:r w:rsidRPr="00D025BB">
                <w:rPr>
                  <w:b/>
                  <w:bCs/>
                  <w:lang w:val="cs"/>
                </w:rPr>
                <w:delText xml:space="preserve">jejich </w:delText>
              </w:r>
              <w:r w:rsidR="00C50650" w:rsidRPr="00D025BB">
                <w:rPr>
                  <w:b/>
                  <w:bCs/>
                  <w:lang w:val="cs"/>
                </w:rPr>
                <w:delText>dalšímu rozvoji</w:delText>
              </w:r>
              <w:r w:rsidR="00C50650" w:rsidRPr="00D025BB">
                <w:rPr>
                  <w:lang w:val="cs"/>
                </w:rPr>
                <w:delText xml:space="preserve">. Navrhuje se proto </w:delText>
              </w:r>
              <w:r w:rsidRPr="00D025BB">
                <w:rPr>
                  <w:lang w:val="cs"/>
                </w:rPr>
                <w:delText xml:space="preserve">mj. i </w:delText>
              </w:r>
              <w:r w:rsidR="00C50650" w:rsidRPr="00D025BB">
                <w:rPr>
                  <w:lang w:val="cs"/>
                </w:rPr>
                <w:delText>nastavit transparentní mechanismus odměn odvozený od hodnoty získaných grantů se zohledněním náročnosti, resp. míry konkurence v tom či onom dotačním titulu.</w:delText>
              </w:r>
            </w:del>
          </w:p>
          <w:p w14:paraId="18B8EAB5" w14:textId="77777777" w:rsidR="00C50650" w:rsidRPr="00D025BB" w:rsidRDefault="00C50650" w:rsidP="00C506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46" w:author="Bubenková Monika" w:date="2023-06-07T07:34:00Z"/>
                <w:lang w:val="cs"/>
              </w:rPr>
            </w:pPr>
            <w:del w:id="147" w:author="Bubenková Monika" w:date="2023-06-07T07:34:00Z">
              <w:r w:rsidRPr="00D025BB">
                <w:rPr>
                  <w:b/>
                  <w:bCs/>
                  <w:lang w:val="cs"/>
                </w:rPr>
                <w:delText xml:space="preserve">Podporována by měla být </w:delText>
              </w:r>
              <w:r w:rsidR="00CD21FE" w:rsidRPr="00D025BB">
                <w:rPr>
                  <w:b/>
                  <w:bCs/>
                  <w:lang w:val="cs"/>
                </w:rPr>
                <w:delText>také</w:delText>
              </w:r>
              <w:r w:rsidRPr="00D025BB">
                <w:rPr>
                  <w:b/>
                  <w:bCs/>
                  <w:lang w:val="cs"/>
                </w:rPr>
                <w:delText xml:space="preserve"> spolupráce mezi centry grantové podpory ve smyslu integrace jejich expertízy a kapacit </w:delText>
              </w:r>
              <w:r w:rsidR="0098138A" w:rsidRPr="00D025BB">
                <w:rPr>
                  <w:b/>
                  <w:bCs/>
                  <w:lang w:val="cs"/>
                </w:rPr>
                <w:delText>pro</w:delText>
              </w:r>
              <w:r w:rsidRPr="00D025BB">
                <w:rPr>
                  <w:b/>
                  <w:bCs/>
                  <w:lang w:val="cs"/>
                </w:rPr>
                <w:delText xml:space="preserve"> příprav</w:delText>
              </w:r>
              <w:r w:rsidR="0098138A" w:rsidRPr="00D025BB">
                <w:rPr>
                  <w:b/>
                  <w:bCs/>
                  <w:lang w:val="cs"/>
                </w:rPr>
                <w:delText>u</w:delText>
              </w:r>
              <w:r w:rsidRPr="00D025BB">
                <w:rPr>
                  <w:b/>
                  <w:bCs/>
                  <w:lang w:val="cs"/>
                </w:rPr>
                <w:delText xml:space="preserve"> komplexních návrhů projektů inter-disciplinární povahy a využití center grantové podpory rovněž uživateli mimo jejich mateřskou instituci</w:delText>
              </w:r>
              <w:r w:rsidRPr="00D025BB">
                <w:rPr>
                  <w:lang w:val="cs"/>
                </w:rPr>
                <w:delText xml:space="preserve"> (za nastavení adekvátního business modelu). </w:delText>
              </w:r>
            </w:del>
          </w:p>
          <w:p w14:paraId="0910D7B5" w14:textId="77777777" w:rsidR="002C00FE" w:rsidRPr="00D025BB" w:rsidRDefault="00C50650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48" w:author="Bubenková Monika" w:date="2023-06-07T07:34:00Z"/>
                <w:lang w:val="cs"/>
              </w:rPr>
            </w:pPr>
            <w:del w:id="149" w:author="Bubenková Monika" w:date="2023-06-07T07:34:00Z">
              <w:r w:rsidRPr="00D025BB">
                <w:rPr>
                  <w:lang w:val="cs"/>
                </w:rPr>
                <w:delText xml:space="preserve">Součástí opatření bude </w:delText>
              </w:r>
              <w:r w:rsidR="0098138A" w:rsidRPr="00D025BB">
                <w:rPr>
                  <w:lang w:val="cs"/>
                </w:rPr>
                <w:delText>také</w:delText>
              </w:r>
              <w:r w:rsidRPr="00D025BB">
                <w:rPr>
                  <w:lang w:val="cs"/>
                </w:rPr>
                <w:delText xml:space="preserve"> kontinuální monitoring a zveřejňování zaměření a výsledků center grantové podpory jednotlivých výzkumných organizací, jako nefinanční opatření urychlující konsolidaci služeb grantové podpory v ČR.</w:delText>
              </w:r>
            </w:del>
          </w:p>
        </w:tc>
      </w:tr>
      <w:tr w:rsidR="002C00FE" w:rsidRPr="00D025BB" w14:paraId="07A70A95" w14:textId="77777777" w:rsidTr="00E24FF4">
        <w:trPr>
          <w:del w:id="150" w:author="Bubenková Monika" w:date="2023-06-07T07:34:00Z"/>
        </w:trPr>
        <w:tc>
          <w:tcPr>
            <w:tcW w:w="2405" w:type="dxa"/>
          </w:tcPr>
          <w:p w14:paraId="56912D97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51" w:author="Bubenková Monika" w:date="2023-06-07T07:34:00Z"/>
              </w:rPr>
            </w:pPr>
            <w:del w:id="152" w:author="Bubenková Monika" w:date="2023-06-07T07:34:00Z">
              <w:r w:rsidRPr="00D025BB">
                <w:lastRenderedPageBreak/>
                <w:delText>Implementace</w:delText>
              </w:r>
            </w:del>
          </w:p>
        </w:tc>
        <w:tc>
          <w:tcPr>
            <w:tcW w:w="7223" w:type="dxa"/>
          </w:tcPr>
          <w:p w14:paraId="1A8ED472" w14:textId="77777777" w:rsidR="002C00FE" w:rsidRPr="00D025BB" w:rsidRDefault="0098138A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53" w:author="Bubenková Monika" w:date="2023-06-07T07:34:00Z"/>
                <w:lang w:val="cs"/>
              </w:rPr>
            </w:pPr>
            <w:del w:id="154" w:author="Bubenková Monika" w:date="2023-06-07T07:34:00Z">
              <w:r w:rsidRPr="00D025BB">
                <w:rPr>
                  <w:b/>
                  <w:bCs/>
                  <w:lang w:val="cs"/>
                </w:rPr>
                <w:delText>Implementace</w:delText>
              </w:r>
              <w:r w:rsidR="00C50650" w:rsidRPr="00D025BB">
                <w:rPr>
                  <w:b/>
                  <w:bCs/>
                  <w:lang w:val="cs"/>
                </w:rPr>
                <w:delText xml:space="preserve"> opatření se </w:delText>
              </w:r>
              <w:r w:rsidRPr="00D025BB">
                <w:rPr>
                  <w:b/>
                  <w:bCs/>
                  <w:lang w:val="cs"/>
                </w:rPr>
                <w:delText>předpokládá</w:delText>
              </w:r>
              <w:r w:rsidR="00C50650" w:rsidRPr="00D025BB">
                <w:rPr>
                  <w:b/>
                  <w:bCs/>
                  <w:lang w:val="cs"/>
                </w:rPr>
                <w:delText xml:space="preserve"> v gesci MŠMT v rámci Operačního programu Jan Amos Komenský (OP JAK)</w:delText>
              </w:r>
              <w:r w:rsidR="00C50650" w:rsidRPr="00D025BB">
                <w:rPr>
                  <w:lang w:val="cs"/>
                </w:rPr>
                <w:delText xml:space="preserve">, a to </w:delText>
              </w:r>
              <w:r w:rsidRPr="00D025BB">
                <w:rPr>
                  <w:lang w:val="cs"/>
                </w:rPr>
                <w:delText xml:space="preserve">jako součást jeho </w:delText>
              </w:r>
              <w:r w:rsidR="00C50650" w:rsidRPr="00D025BB">
                <w:rPr>
                  <w:lang w:val="cs"/>
                </w:rPr>
                <w:delText>intervenc</w:delText>
              </w:r>
              <w:r w:rsidRPr="00D025BB">
                <w:rPr>
                  <w:lang w:val="cs"/>
                </w:rPr>
                <w:delText>e</w:delText>
              </w:r>
              <w:r w:rsidR="00C50650" w:rsidRPr="00D025BB">
                <w:rPr>
                  <w:lang w:val="cs"/>
                </w:rPr>
                <w:delText xml:space="preserve"> směřující na rozvoj institucionálního prostředí výzkumných organizací v ČR.</w:delText>
              </w:r>
            </w:del>
          </w:p>
          <w:p w14:paraId="7478E40A" w14:textId="77777777" w:rsidR="00BB0522" w:rsidRPr="00D025BB" w:rsidRDefault="00BB0522" w:rsidP="0040444F">
            <w:pPr>
              <w:spacing w:before="120" w:after="120" w:line="240" w:lineRule="auto"/>
              <w:jc w:val="both"/>
              <w:rPr>
                <w:del w:id="155" w:author="Bubenková Monika" w:date="2023-06-07T07:34:00Z"/>
                <w:rFonts w:asciiTheme="majorHAnsi" w:hAnsiTheme="majorHAnsi" w:cstheme="majorHAnsi"/>
                <w:lang w:val="cs"/>
              </w:rPr>
            </w:pPr>
            <w:del w:id="156" w:author="Bubenková Monika" w:date="2023-06-07T07:34:00Z">
              <w:r w:rsidRPr="00D025BB">
                <w:rPr>
                  <w:rFonts w:asciiTheme="majorHAnsi" w:hAnsiTheme="majorHAnsi" w:cstheme="majorHAnsi"/>
                  <w:lang w:val="cs"/>
                </w:rPr>
                <w:delText>Harmonogram implementace:</w:delText>
              </w:r>
            </w:del>
          </w:p>
          <w:p w14:paraId="5CD15089" w14:textId="77777777" w:rsidR="00BB0522" w:rsidRPr="00D025BB" w:rsidRDefault="00BB0522" w:rsidP="0040444F">
            <w:pPr>
              <w:pStyle w:val="Odstavecseseznamem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contextualSpacing w:val="0"/>
              <w:jc w:val="both"/>
              <w:rPr>
                <w:del w:id="157" w:author="Bubenková Monika" w:date="2023-06-07T07:34:00Z"/>
                <w:lang w:val="cs"/>
              </w:rPr>
            </w:pPr>
            <w:del w:id="158" w:author="Bubenková Monika" w:date="2023-06-07T07:34:00Z">
              <w:r w:rsidRPr="00D025BB">
                <w:rPr>
                  <w:rFonts w:asciiTheme="majorHAnsi" w:eastAsia="Oswald Light" w:hAnsiTheme="majorHAnsi" w:cstheme="majorHAnsi"/>
                  <w:b/>
                  <w:bCs/>
                </w:rPr>
                <w:delText xml:space="preserve">vyhlášení výzvy </w:delText>
              </w:r>
              <w:r w:rsidR="0040444F" w:rsidRPr="00D025BB">
                <w:rPr>
                  <w:b/>
                  <w:bCs/>
                  <w:lang w:val="cs"/>
                </w:rPr>
                <w:delText xml:space="preserve">Operačního programu Jan Amos Komenský (OP JAK) </w:delText>
              </w:r>
              <w:r w:rsidRPr="00D025BB">
                <w:rPr>
                  <w:rFonts w:asciiTheme="majorHAnsi" w:eastAsia="Oswald Light" w:hAnsiTheme="majorHAnsi" w:cstheme="majorHAnsi"/>
                </w:rPr>
                <w:delText xml:space="preserve">na podporu rozvoje institucionálního prostředí výzkumných organizací </w:delText>
              </w:r>
              <w:r w:rsidR="0040444F" w:rsidRPr="00D025BB">
                <w:rPr>
                  <w:rFonts w:asciiTheme="majorHAnsi" w:hAnsiTheme="majorHAnsi" w:cstheme="majorHAnsi"/>
                  <w:lang w:val="cs"/>
                </w:rPr>
                <w:delText xml:space="preserve">→ </w:delText>
              </w:r>
              <w:r w:rsidR="0040444F" w:rsidRPr="00D025BB">
                <w:rPr>
                  <w:rFonts w:asciiTheme="majorHAnsi" w:eastAsia="Oswald Light" w:hAnsiTheme="majorHAnsi" w:cstheme="majorHAnsi"/>
                </w:rPr>
                <w:delText xml:space="preserve">nejpozději </w:delText>
              </w:r>
              <w:r w:rsidR="0098138A" w:rsidRPr="00D025BB">
                <w:rPr>
                  <w:rFonts w:asciiTheme="majorHAnsi" w:eastAsia="Oswald Light" w:hAnsiTheme="majorHAnsi" w:cstheme="majorHAnsi"/>
                </w:rPr>
                <w:delText>4</w:delText>
              </w:r>
              <w:r w:rsidR="0040444F" w:rsidRPr="00D025BB">
                <w:rPr>
                  <w:rFonts w:asciiTheme="majorHAnsi" w:eastAsia="Oswald Light" w:hAnsiTheme="majorHAnsi" w:cstheme="majorHAnsi"/>
                </w:rPr>
                <w:delText>.Q 202</w:delText>
              </w:r>
              <w:r w:rsidR="0098138A" w:rsidRPr="00D025BB">
                <w:rPr>
                  <w:rFonts w:asciiTheme="majorHAnsi" w:eastAsia="Oswald Light" w:hAnsiTheme="majorHAnsi" w:cstheme="majorHAnsi"/>
                </w:rPr>
                <w:delText>4</w:delText>
              </w:r>
            </w:del>
          </w:p>
          <w:p w14:paraId="650B902D" w14:textId="77777777" w:rsidR="0040444F" w:rsidRPr="00D025BB" w:rsidRDefault="0040444F" w:rsidP="00BB0522">
            <w:pPr>
              <w:pStyle w:val="Odstavecseseznamem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59" w:author="Bubenková Monika" w:date="2023-06-07T07:34:00Z"/>
                <w:lang w:val="cs"/>
              </w:rPr>
            </w:pPr>
            <w:del w:id="160" w:author="Bubenková Monika" w:date="2023-06-07T07:34:00Z">
              <w:r w:rsidRPr="00D025BB">
                <w:rPr>
                  <w:rFonts w:asciiTheme="majorHAnsi" w:eastAsia="Oswald Light" w:hAnsiTheme="majorHAnsi" w:cstheme="majorHAnsi"/>
                  <w:b/>
                  <w:bCs/>
                </w:rPr>
                <w:delText>zahájení poskytování podpory příjemcům</w:delText>
              </w:r>
              <w:r w:rsidRPr="00D025BB">
                <w:rPr>
                  <w:rFonts w:asciiTheme="majorHAnsi" w:eastAsia="Oswald Light" w:hAnsiTheme="majorHAnsi" w:cstheme="majorHAnsi"/>
                </w:rPr>
                <w:delText xml:space="preserve">, kteří budou úspěšní ve věcně příslušné výzvě </w:delText>
              </w:r>
              <w:r w:rsidRPr="00D025BB">
                <w:rPr>
                  <w:lang w:val="cs"/>
                </w:rPr>
                <w:delText>Operačního programu Jan Amos Komenský (OP JAK)</w:delText>
              </w:r>
              <w:r w:rsidRPr="00D025BB">
                <w:rPr>
                  <w:rFonts w:asciiTheme="majorHAnsi" w:eastAsia="Oswald Light" w:hAnsiTheme="majorHAnsi" w:cstheme="majorHAnsi"/>
                </w:rPr>
                <w:delText xml:space="preserve"> </w:delText>
              </w:r>
              <w:r w:rsidRPr="00D025BB">
                <w:rPr>
                  <w:rFonts w:asciiTheme="majorHAnsi" w:hAnsiTheme="majorHAnsi" w:cstheme="majorHAnsi"/>
                  <w:lang w:val="cs"/>
                </w:rPr>
                <w:delText xml:space="preserve">→ </w:delText>
              </w:r>
              <w:r w:rsidRPr="00D025BB">
                <w:rPr>
                  <w:rFonts w:asciiTheme="majorHAnsi" w:eastAsia="Oswald Light" w:hAnsiTheme="majorHAnsi" w:cstheme="majorHAnsi"/>
                </w:rPr>
                <w:delText xml:space="preserve">nejpozději </w:delText>
              </w:r>
              <w:r w:rsidR="0098138A" w:rsidRPr="00D025BB">
                <w:rPr>
                  <w:rFonts w:asciiTheme="majorHAnsi" w:eastAsia="Oswald Light" w:hAnsiTheme="majorHAnsi" w:cstheme="majorHAnsi"/>
                </w:rPr>
                <w:delText>4</w:delText>
              </w:r>
              <w:r w:rsidRPr="00D025BB">
                <w:rPr>
                  <w:rFonts w:asciiTheme="majorHAnsi" w:eastAsia="Oswald Light" w:hAnsiTheme="majorHAnsi" w:cstheme="majorHAnsi"/>
                </w:rPr>
                <w:delText>.Q 202</w:delText>
              </w:r>
              <w:r w:rsidR="0098138A" w:rsidRPr="00D025BB">
                <w:rPr>
                  <w:rFonts w:asciiTheme="majorHAnsi" w:eastAsia="Oswald Light" w:hAnsiTheme="majorHAnsi" w:cstheme="majorHAnsi"/>
                </w:rPr>
                <w:delText>5</w:delText>
              </w:r>
            </w:del>
          </w:p>
        </w:tc>
      </w:tr>
      <w:tr w:rsidR="002C00FE" w:rsidRPr="00D025BB" w14:paraId="6B39119B" w14:textId="77777777" w:rsidTr="00E24FF4">
        <w:trPr>
          <w:trHeight w:val="70"/>
          <w:del w:id="161" w:author="Bubenková Monika" w:date="2023-06-07T07:34:00Z"/>
        </w:trPr>
        <w:tc>
          <w:tcPr>
            <w:tcW w:w="2405" w:type="dxa"/>
          </w:tcPr>
          <w:p w14:paraId="2E4DAFC0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62" w:author="Bubenková Monika" w:date="2023-06-07T07:34:00Z"/>
              </w:rPr>
            </w:pPr>
            <w:del w:id="163" w:author="Bubenková Monika" w:date="2023-06-07T07:34:00Z">
              <w:r w:rsidRPr="00D025BB">
                <w:delText>Spolupráce a zapojení zúčastněných stran</w:delText>
              </w:r>
            </w:del>
          </w:p>
        </w:tc>
        <w:tc>
          <w:tcPr>
            <w:tcW w:w="7223" w:type="dxa"/>
          </w:tcPr>
          <w:p w14:paraId="755C265F" w14:textId="77777777" w:rsidR="002C00FE" w:rsidRPr="00D025BB" w:rsidRDefault="006E0CE0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64" w:author="Bubenková Monika" w:date="2023-06-07T07:34:00Z"/>
              </w:rPr>
            </w:pPr>
            <w:del w:id="165" w:author="Bubenková Monika" w:date="2023-06-07T07:34:00Z">
              <w:r w:rsidRPr="00D025BB">
                <w:delText xml:space="preserve">Do implementace opatření se zapojí </w:delText>
              </w:r>
              <w:r w:rsidRPr="00D025BB">
                <w:rPr>
                  <w:b/>
                  <w:bCs/>
                </w:rPr>
                <w:delText>orgány státní správy ČR</w:delText>
              </w:r>
              <w:r w:rsidRPr="00D025BB">
                <w:delText xml:space="preserve"> </w:delText>
              </w:r>
              <w:r w:rsidRPr="00D025BB">
                <w:rPr>
                  <w:b/>
                  <w:bCs/>
                </w:rPr>
                <w:delText>v roli tvůrců politik VaVaI a poskytovatelů podpory na VaVaI z veřejných prostředků</w:delText>
              </w:r>
              <w:r w:rsidRPr="00D025BB">
                <w:delText xml:space="preserve">, a zástupci </w:delText>
              </w:r>
              <w:r w:rsidRPr="00D025BB">
                <w:rPr>
                  <w:b/>
                  <w:bCs/>
                </w:rPr>
                <w:delText>výzkumné sféry</w:delText>
              </w:r>
              <w:r w:rsidRPr="00D025BB">
                <w:delText xml:space="preserve"> veřejnoprávního i soukromoprávního charakteru, kteří se budou v duchu „co-creation“ podílet na designu detailních kritérií věcně příslušné </w:delText>
              </w:r>
              <w:r w:rsidR="00032703" w:rsidRPr="00D025BB">
                <w:delText>intervenc</w:delText>
              </w:r>
              <w:r w:rsidRPr="00D025BB">
                <w:delText>e</w:delText>
              </w:r>
              <w:r w:rsidR="00032703" w:rsidRPr="00D025BB">
                <w:delText xml:space="preserve"> Operačního programu Jan Amos Komenský (OP JAK) </w:delText>
              </w:r>
              <w:r w:rsidRPr="00D025BB">
                <w:delText>v rámci</w:delText>
              </w:r>
              <w:r w:rsidR="00032703" w:rsidRPr="00D025BB">
                <w:delText xml:space="preserve"> plánovacích komisí a monitorovacího výboru. </w:delText>
              </w:r>
            </w:del>
          </w:p>
        </w:tc>
      </w:tr>
      <w:tr w:rsidR="002C00FE" w:rsidRPr="00D025BB" w14:paraId="53187763" w14:textId="77777777" w:rsidTr="0098138A">
        <w:trPr>
          <w:del w:id="166" w:author="Bubenková Monika" w:date="2023-06-07T07:34:00Z"/>
        </w:trPr>
        <w:tc>
          <w:tcPr>
            <w:tcW w:w="2405" w:type="dxa"/>
          </w:tcPr>
          <w:p w14:paraId="07655455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67" w:author="Bubenková Monika" w:date="2023-06-07T07:34:00Z"/>
              </w:rPr>
            </w:pPr>
            <w:del w:id="168" w:author="Bubenková Monika" w:date="2023-06-07T07:34:00Z">
              <w:r w:rsidRPr="00D025BB">
                <w:delText>Překážky a rizika</w:delText>
              </w:r>
            </w:del>
          </w:p>
        </w:tc>
        <w:tc>
          <w:tcPr>
            <w:tcW w:w="7223" w:type="dxa"/>
          </w:tcPr>
          <w:p w14:paraId="5560FF71" w14:textId="77777777" w:rsidR="007A12AF" w:rsidRPr="00D025BB" w:rsidRDefault="007A12AF" w:rsidP="007A1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69" w:author="Bubenková Monika" w:date="2023-06-07T07:34:00Z"/>
              </w:rPr>
            </w:pPr>
            <w:del w:id="170" w:author="Bubenková Monika" w:date="2023-06-07T07:34:00Z">
              <w:r w:rsidRPr="00D025BB">
                <w:delText xml:space="preserve">Předpokladem implementace opatření je </w:delText>
              </w:r>
              <w:r w:rsidRPr="00D025BB">
                <w:rPr>
                  <w:b/>
                  <w:bCs/>
                </w:rPr>
                <w:delText>dostatečná absorpční kapacita</w:delText>
              </w:r>
              <w:r w:rsidRPr="00D025BB">
                <w:delText>, tj. adekvátní počet vysoce kvalitních návrhů projektů naplňujících opatření, které připravují uchazeči o podporu, resp. potenciální příjemci podpory.</w:delText>
              </w:r>
            </w:del>
          </w:p>
          <w:p w14:paraId="05348598" w14:textId="77777777" w:rsidR="0098138A" w:rsidRPr="00D025BB" w:rsidRDefault="0098138A" w:rsidP="007A1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71" w:author="Bubenková Monika" w:date="2023-06-07T07:34:00Z"/>
              </w:rPr>
            </w:pPr>
          </w:p>
          <w:p w14:paraId="4AF5CF24" w14:textId="77777777" w:rsidR="002C00FE" w:rsidRPr="00D025BB" w:rsidRDefault="007A12AF" w:rsidP="009813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120" w:line="240" w:lineRule="auto"/>
              <w:jc w:val="both"/>
              <w:rPr>
                <w:del w:id="172" w:author="Bubenková Monika" w:date="2023-06-07T07:34:00Z"/>
              </w:rPr>
            </w:pPr>
            <w:del w:id="173" w:author="Bubenková Monika" w:date="2023-06-07T07:34:00Z">
              <w:r w:rsidRPr="00D025BB">
                <w:delText xml:space="preserve">Předpoklad úspěšné implementace opatření spočívá také v </w:delText>
              </w:r>
              <w:r w:rsidRPr="00D025BB">
                <w:rPr>
                  <w:b/>
                  <w:bCs/>
                </w:rPr>
                <w:delText>disponibilitě dostatečných rozpočtových zdrojů na realizaci opatření alokovaných ve výdajích státního rozpočtu ČR na VaVaI</w:delText>
              </w:r>
              <w:r w:rsidRPr="00D025BB">
                <w:delText xml:space="preserve"> (tzn., kofinancování Operačního programu Jan Amos Komenský), a to přes probíhající konsolidaci veřejných rozpočtů ČR.</w:delText>
              </w:r>
            </w:del>
          </w:p>
        </w:tc>
      </w:tr>
      <w:tr w:rsidR="002C00FE" w:rsidRPr="00D025BB" w14:paraId="681AEC24" w14:textId="77777777" w:rsidTr="00E24FF4">
        <w:trPr>
          <w:del w:id="174" w:author="Bubenková Monika" w:date="2023-06-07T07:34:00Z"/>
        </w:trPr>
        <w:tc>
          <w:tcPr>
            <w:tcW w:w="2405" w:type="dxa"/>
          </w:tcPr>
          <w:p w14:paraId="6CA8EC9A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75" w:author="Bubenková Monika" w:date="2023-06-07T07:34:00Z"/>
              </w:rPr>
            </w:pPr>
            <w:del w:id="176" w:author="Bubenková Monika" w:date="2023-06-07T07:34:00Z">
              <w:r w:rsidRPr="00D025BB">
                <w:delText>Cílové skupiny populace a ekonomické subjekty</w:delText>
              </w:r>
            </w:del>
          </w:p>
        </w:tc>
        <w:tc>
          <w:tcPr>
            <w:tcW w:w="7223" w:type="dxa"/>
          </w:tcPr>
          <w:p w14:paraId="2789AF68" w14:textId="77777777" w:rsidR="002C00FE" w:rsidRPr="00D025BB" w:rsidRDefault="007A12AF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77" w:author="Bubenková Monika" w:date="2023-06-07T07:34:00Z"/>
              </w:rPr>
            </w:pPr>
            <w:del w:id="178" w:author="Bubenková Monika" w:date="2023-06-07T07:34:00Z">
              <w:r w:rsidRPr="00D025BB">
                <w:delText>Cílovou skupinou, co se týče očekávaných dopadů opatření, jsou v</w:delText>
              </w:r>
              <w:r w:rsidR="00032703" w:rsidRPr="00D025BB">
                <w:delText>eřejné vysoké školy, veřejné výzkumné instituce</w:delText>
              </w:r>
              <w:r w:rsidRPr="00D025BB">
                <w:delText xml:space="preserve">, jakož i </w:delText>
              </w:r>
              <w:r w:rsidR="00032703" w:rsidRPr="00D025BB">
                <w:delText xml:space="preserve">další </w:delText>
              </w:r>
              <w:r w:rsidR="00032703" w:rsidRPr="00D025BB">
                <w:rPr>
                  <w:b/>
                  <w:bCs/>
                </w:rPr>
                <w:delText>výzkumné organizace</w:delText>
              </w:r>
              <w:r w:rsidR="00032703" w:rsidRPr="00D025BB">
                <w:delText xml:space="preserve">, </w:delText>
              </w:r>
              <w:r w:rsidRPr="00D025BB">
                <w:delText xml:space="preserve">a to </w:delText>
              </w:r>
              <w:r w:rsidR="00032703" w:rsidRPr="00D025BB">
                <w:delText xml:space="preserve">včetně </w:delText>
              </w:r>
              <w:r w:rsidRPr="00D025BB">
                <w:delText xml:space="preserve">výzkumných organizací </w:delText>
              </w:r>
              <w:r w:rsidR="00032703" w:rsidRPr="00D025BB">
                <w:delText>soukromoprávního charakteru.</w:delText>
              </w:r>
            </w:del>
          </w:p>
        </w:tc>
      </w:tr>
      <w:tr w:rsidR="002C00FE" w:rsidRPr="00D025BB" w14:paraId="4355E8AE" w14:textId="77777777" w:rsidTr="00E24FF4">
        <w:trPr>
          <w:trHeight w:val="750"/>
          <w:del w:id="179" w:author="Bubenková Monika" w:date="2023-06-07T07:34:00Z"/>
        </w:trPr>
        <w:tc>
          <w:tcPr>
            <w:tcW w:w="2405" w:type="dxa"/>
          </w:tcPr>
          <w:p w14:paraId="6BE2063B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80" w:author="Bubenková Monika" w:date="2023-06-07T07:34:00Z"/>
              </w:rPr>
            </w:pPr>
            <w:del w:id="181" w:author="Bubenková Monika" w:date="2023-06-07T07:34:00Z">
              <w:r w:rsidRPr="00D025BB">
                <w:delText>Souhrnné náklady realizace za celé období</w:delText>
              </w:r>
            </w:del>
          </w:p>
        </w:tc>
        <w:tc>
          <w:tcPr>
            <w:tcW w:w="7223" w:type="dxa"/>
          </w:tcPr>
          <w:p w14:paraId="5915E783" w14:textId="77777777" w:rsidR="007A12AF" w:rsidRPr="00D025BB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82" w:author="Bubenková Monika" w:date="2023-06-07T07:34:00Z"/>
              </w:rPr>
            </w:pPr>
            <w:del w:id="183" w:author="Bubenková Monika" w:date="2023-06-07T07:34:00Z">
              <w:r w:rsidRPr="00D025BB">
                <w:rPr>
                  <w:b/>
                  <w:bCs/>
                </w:rPr>
                <w:delText xml:space="preserve">Nepředpokládá se financování za využití </w:delText>
              </w:r>
              <w:r w:rsidR="0098138A" w:rsidRPr="00D025BB">
                <w:rPr>
                  <w:b/>
                  <w:bCs/>
                </w:rPr>
                <w:delText>prostředků</w:delText>
              </w:r>
              <w:r w:rsidRPr="00D025BB">
                <w:rPr>
                  <w:b/>
                  <w:bCs/>
                </w:rPr>
                <w:delText xml:space="preserve"> RRF</w:delText>
              </w:r>
              <w:r w:rsidRPr="00D025BB">
                <w:delText xml:space="preserve">. </w:delText>
              </w:r>
            </w:del>
          </w:p>
          <w:p w14:paraId="385F83F4" w14:textId="77777777" w:rsidR="002C00FE" w:rsidRPr="00D025BB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84" w:author="Bubenková Monika" w:date="2023-06-07T07:34:00Z"/>
                <w:lang w:val="cs"/>
              </w:rPr>
            </w:pPr>
            <w:del w:id="185" w:author="Bubenková Monika" w:date="2023-06-07T07:34:00Z">
              <w:r w:rsidRPr="00D025BB">
                <w:delText xml:space="preserve">Výdaje na implementaci opatření budou čerpány v rámci </w:delText>
              </w:r>
              <w:r w:rsidR="00C50650" w:rsidRPr="00D025BB">
                <w:rPr>
                  <w:lang w:val="cs"/>
                </w:rPr>
                <w:delText>fondů politiky soudržnosti EU.</w:delText>
              </w:r>
              <w:r w:rsidR="003709ED" w:rsidRPr="00D025BB">
                <w:rPr>
                  <w:lang w:val="cs"/>
                </w:rPr>
                <w:delText xml:space="preserve"> Konkrétní rozpočtová alokace na </w:delText>
              </w:r>
              <w:r w:rsidR="0098138A" w:rsidRPr="00D025BB">
                <w:rPr>
                  <w:lang w:val="cs"/>
                </w:rPr>
                <w:delText>implementaci</w:delText>
              </w:r>
              <w:r w:rsidR="003709ED" w:rsidRPr="00D025BB">
                <w:rPr>
                  <w:lang w:val="cs"/>
                </w:rPr>
                <w:delText xml:space="preserve"> </w:delText>
              </w:r>
              <w:r w:rsidRPr="00D025BB">
                <w:rPr>
                  <w:lang w:val="cs"/>
                </w:rPr>
                <w:delText>opatření</w:delText>
              </w:r>
              <w:r w:rsidR="003709ED" w:rsidRPr="00D025BB">
                <w:rPr>
                  <w:lang w:val="cs"/>
                </w:rPr>
                <w:delText xml:space="preserve"> se odvíjí od finanční alokace na intervenci Operačního programu Jan Amos Komenský (OP JAK) </w:delText>
              </w:r>
              <w:r w:rsidR="00C622E8" w:rsidRPr="00D025BB">
                <w:rPr>
                  <w:lang w:val="cs"/>
                </w:rPr>
                <w:delText>za</w:delText>
              </w:r>
              <w:r w:rsidR="003709ED" w:rsidRPr="00D025BB">
                <w:rPr>
                  <w:lang w:val="cs"/>
                </w:rPr>
                <w:delText>cílenou na rozvoj institucionálního prostředí výzkumných organizací</w:delText>
              </w:r>
              <w:r w:rsidR="00C622E8" w:rsidRPr="00D025BB">
                <w:rPr>
                  <w:lang w:val="cs"/>
                </w:rPr>
                <w:delText xml:space="preserve"> ČR</w:delText>
              </w:r>
              <w:r w:rsidR="003709ED" w:rsidRPr="00D025BB">
                <w:rPr>
                  <w:lang w:val="cs"/>
                </w:rPr>
                <w:delText xml:space="preserve">. </w:delText>
              </w:r>
              <w:r w:rsidR="00C622E8" w:rsidRPr="00D025BB">
                <w:rPr>
                  <w:lang w:val="cs"/>
                </w:rPr>
                <w:delText>Daná</w:delText>
              </w:r>
              <w:r w:rsidR="003709ED" w:rsidRPr="00D025BB">
                <w:rPr>
                  <w:lang w:val="cs"/>
                </w:rPr>
                <w:delText xml:space="preserve"> intervence bude</w:delText>
              </w:r>
              <w:r w:rsidRPr="00D025BB">
                <w:rPr>
                  <w:lang w:val="cs"/>
                </w:rPr>
                <w:delText xml:space="preserve"> </w:delText>
              </w:r>
              <w:r w:rsidR="003709ED" w:rsidRPr="00D025BB">
                <w:rPr>
                  <w:lang w:val="cs"/>
                </w:rPr>
                <w:delText xml:space="preserve">zahrnovat </w:delText>
              </w:r>
              <w:r w:rsidR="00C622E8" w:rsidRPr="00D025BB">
                <w:rPr>
                  <w:lang w:val="cs"/>
                </w:rPr>
                <w:delText>rovněž</w:delText>
              </w:r>
              <w:r w:rsidR="003709ED" w:rsidRPr="00D025BB">
                <w:rPr>
                  <w:lang w:val="cs"/>
                </w:rPr>
                <w:delText xml:space="preserve"> další aktivity, než pouze ty, které jsou předmětem </w:delText>
              </w:r>
              <w:r w:rsidRPr="00D025BB">
                <w:rPr>
                  <w:lang w:val="cs"/>
                </w:rPr>
                <w:delText>opatření</w:delText>
              </w:r>
              <w:r w:rsidR="003709ED" w:rsidRPr="00D025BB">
                <w:rPr>
                  <w:lang w:val="cs"/>
                </w:rPr>
                <w:delText>. Celková indikativní rozpočtová alokace intervenc</w:delText>
              </w:r>
              <w:r w:rsidR="00C622E8" w:rsidRPr="00D025BB">
                <w:rPr>
                  <w:lang w:val="cs"/>
                </w:rPr>
                <w:delText>e</w:delText>
              </w:r>
              <w:r w:rsidR="003709ED" w:rsidRPr="00D025BB">
                <w:rPr>
                  <w:lang w:val="cs"/>
                </w:rPr>
                <w:delText xml:space="preserve"> spočívající v podpoře rozvoje institucionálního prostředí výzkumných organizací činí aktuálně cca 40 mil. EUR.</w:delText>
              </w:r>
            </w:del>
          </w:p>
        </w:tc>
      </w:tr>
      <w:tr w:rsidR="002C00FE" w:rsidRPr="00D025BB" w14:paraId="10B8A7E4" w14:textId="77777777" w:rsidTr="00E24FF4">
        <w:trPr>
          <w:del w:id="186" w:author="Bubenková Monika" w:date="2023-06-07T07:34:00Z"/>
        </w:trPr>
        <w:tc>
          <w:tcPr>
            <w:tcW w:w="2405" w:type="dxa"/>
          </w:tcPr>
          <w:p w14:paraId="51CC2829" w14:textId="77777777" w:rsidR="002C00FE" w:rsidRPr="00D025BB" w:rsidRDefault="002C00FE" w:rsidP="002C0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87" w:author="Bubenková Monika" w:date="2023-06-07T07:34:00Z"/>
              </w:rPr>
            </w:pPr>
            <w:del w:id="188" w:author="Bubenková Monika" w:date="2023-06-07T07:34:00Z">
              <w:r w:rsidRPr="00D025BB">
                <w:delText>Dodržování pravidel státní podpory</w:delText>
              </w:r>
            </w:del>
          </w:p>
        </w:tc>
        <w:tc>
          <w:tcPr>
            <w:tcW w:w="7223" w:type="dxa"/>
          </w:tcPr>
          <w:p w14:paraId="202D9BA4" w14:textId="77777777" w:rsidR="002C00FE" w:rsidRPr="00D025BB" w:rsidRDefault="006F30BE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89" w:author="Bubenková Monika" w:date="2023-06-07T07:34:00Z"/>
                <w:i/>
                <w:iCs/>
              </w:rPr>
            </w:pPr>
            <w:del w:id="190" w:author="Bubenková Monika" w:date="2023-06-07T07:34:00Z">
              <w:r w:rsidRPr="00D025BB">
                <w:delText xml:space="preserve">Podpora na implementaci opatření bude poskytována organizacím pro výzkum a šíření znalostí na financování jejich nehospodářských činností vykonávaných podle odst. 19 Rámce pro státní podporu VaVaI (2022/C 414/01). Pokud budou příjemci této podpory či další účastníci věcně příslušných projektů podpory vykonávat i hospodářské činnosti, budou tyto hospodářské činnosti výlučně vedlejší povahy a budou vykazovat doplňkový charakter k hlavním </w:delText>
              </w:r>
              <w:r w:rsidRPr="00D025BB">
                <w:lastRenderedPageBreak/>
                <w:delText xml:space="preserve">nehospodářským činnostem rozvíjeným na základě odst. 20 Rámce pro státní podporu VaVaI (2022/C 414/01). Při poskytování podpory bude postupováno plně </w:delText>
              </w:r>
              <w:r w:rsidRPr="00D025BB">
                <w:rPr>
                  <w:b/>
                  <w:bCs/>
                </w:rPr>
                <w:delText>v souladu s Rámcem pro státní podporu VaVaI (2022/C 414/01)</w:delText>
              </w:r>
              <w:r w:rsidRPr="00D025BB">
                <w:delText>.</w:delText>
              </w:r>
            </w:del>
          </w:p>
        </w:tc>
      </w:tr>
      <w:tr w:rsidR="000F6B0C" w:rsidRPr="00D025BB" w14:paraId="4DAEAC19" w14:textId="77777777" w:rsidTr="00E24FF4">
        <w:trPr>
          <w:del w:id="191" w:author="Bubenková Monika" w:date="2023-06-07T07:34:00Z"/>
        </w:trPr>
        <w:tc>
          <w:tcPr>
            <w:tcW w:w="2405" w:type="dxa"/>
          </w:tcPr>
          <w:p w14:paraId="170D89FB" w14:textId="77777777" w:rsidR="000F6B0C" w:rsidRPr="00D025BB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del w:id="192" w:author="Bubenková Monika" w:date="2023-06-07T07:34:00Z"/>
              </w:rPr>
            </w:pPr>
            <w:del w:id="193" w:author="Bubenková Monika" w:date="2023-06-07T07:34:00Z">
              <w:r w:rsidRPr="00D025BB">
                <w:lastRenderedPageBreak/>
                <w:delText>Uveďte dobu implementace</w:delText>
              </w:r>
            </w:del>
          </w:p>
        </w:tc>
        <w:tc>
          <w:tcPr>
            <w:tcW w:w="7223" w:type="dxa"/>
          </w:tcPr>
          <w:p w14:paraId="7D7325D7" w14:textId="77777777" w:rsidR="000F6B0C" w:rsidRPr="00D025BB" w:rsidRDefault="000F6B0C" w:rsidP="000F6B0C">
            <w:pPr>
              <w:spacing w:before="120" w:after="120" w:line="240" w:lineRule="auto"/>
              <w:jc w:val="both"/>
              <w:rPr>
                <w:del w:id="194" w:author="Bubenková Monika" w:date="2023-06-07T07:34:00Z"/>
              </w:rPr>
            </w:pPr>
            <w:del w:id="195" w:author="Bubenková Monika" w:date="2023-06-07T07:34:00Z">
              <w:r w:rsidRPr="00D025BB">
                <w:rPr>
                  <w:b/>
                  <w:bCs/>
                </w:rPr>
                <w:delText>202</w:delText>
              </w:r>
              <w:r w:rsidR="00C622E8" w:rsidRPr="00D025BB">
                <w:rPr>
                  <w:b/>
                  <w:bCs/>
                </w:rPr>
                <w:delText>4</w:delText>
              </w:r>
              <w:r w:rsidRPr="00D025BB">
                <w:rPr>
                  <w:b/>
                  <w:bCs/>
                </w:rPr>
                <w:delText>–2026</w:delText>
              </w:r>
              <w:r w:rsidR="00121EFA" w:rsidRPr="00D025BB">
                <w:delText xml:space="preserve"> (implementace výzvy a podpora úspěšných projektů přijatých k řešení)</w:delText>
              </w:r>
            </w:del>
          </w:p>
          <w:p w14:paraId="457FAA22" w14:textId="77777777" w:rsidR="000F6B0C" w:rsidRPr="00D025BB" w:rsidRDefault="000F6B0C" w:rsidP="000F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jc w:val="both"/>
              <w:rPr>
                <w:del w:id="196" w:author="Bubenková Monika" w:date="2023-06-07T07:34:00Z"/>
                <w:i/>
                <w:iCs/>
              </w:rPr>
            </w:pPr>
            <w:del w:id="197" w:author="Bubenková Monika" w:date="2023-06-07T07:34:00Z">
              <w:r w:rsidRPr="00D025BB">
                <w:delText>Implementace opatření bude pokračovat i po roce 2026 v závislosti na době realizace projektů naplňujících opatření podpořených v rámci Operačního programu Jan Amos Komenský (OP JAK).</w:delText>
              </w:r>
            </w:del>
          </w:p>
        </w:tc>
      </w:tr>
    </w:tbl>
    <w:p w14:paraId="7BF4774F" w14:textId="77777777" w:rsidR="002C00FE" w:rsidRPr="00ED12CB" w:rsidRDefault="002C00FE" w:rsidP="00ED12CB">
      <w:pPr>
        <w:pStyle w:val="Odstavecseseznamem"/>
        <w:spacing w:before="120" w:after="120" w:line="240" w:lineRule="auto"/>
        <w:ind w:left="360"/>
        <w:jc w:val="both"/>
        <w:rPr>
          <w:sz w:val="20"/>
        </w:rPr>
      </w:pPr>
    </w:p>
    <w:sectPr w:rsidR="002C00FE" w:rsidRPr="00ED12CB" w:rsidSect="00ED0D5C">
      <w:headerReference w:type="default" r:id="rId12"/>
      <w:footerReference w:type="default" r:id="rId13"/>
      <w:pgSz w:w="11906" w:h="16838"/>
      <w:pgMar w:top="1440" w:right="1080" w:bottom="1440" w:left="1080" w:header="709" w:footer="28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54390" w14:textId="77777777" w:rsidR="00C30674" w:rsidRDefault="00C30674">
      <w:pPr>
        <w:spacing w:after="0" w:line="240" w:lineRule="auto"/>
      </w:pPr>
      <w:r>
        <w:separator/>
      </w:r>
    </w:p>
  </w:endnote>
  <w:endnote w:type="continuationSeparator" w:id="0">
    <w:p w14:paraId="15F1814F" w14:textId="77777777" w:rsidR="00C30674" w:rsidRDefault="00C30674">
      <w:pPr>
        <w:spacing w:after="0" w:line="240" w:lineRule="auto"/>
      </w:pPr>
      <w:r>
        <w:continuationSeparator/>
      </w:r>
    </w:p>
  </w:endnote>
  <w:endnote w:type="continuationNotice" w:id="1">
    <w:p w14:paraId="5F65E339" w14:textId="77777777" w:rsidR="00C30674" w:rsidRDefault="00C306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swald Light">
    <w:charset w:val="EE"/>
    <w:family w:val="auto"/>
    <w:pitch w:val="variable"/>
    <w:sig w:usb0="2000020F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DelRangeStart w:id="202" w:author="Bubenková Monika" w:date="2023-06-07T07:34:00Z"/>
  <w:sdt>
    <w:sdtPr>
      <w:id w:val="220728931"/>
      <w:docPartObj>
        <w:docPartGallery w:val="Page Numbers (Bottom of Page)"/>
        <w:docPartUnique/>
      </w:docPartObj>
    </w:sdtPr>
    <w:sdtEndPr/>
    <w:sdtContent>
      <w:customXmlDelRangeEnd w:id="202"/>
      <w:p w14:paraId="70FE6059" w14:textId="77777777" w:rsidR="00D025BB" w:rsidRDefault="00D025BB">
        <w:pPr>
          <w:pStyle w:val="Zpat"/>
          <w:jc w:val="center"/>
          <w:rPr>
            <w:del w:id="203" w:author="Bubenková Monika" w:date="2023-06-07T07:34:00Z"/>
          </w:rPr>
        </w:pPr>
        <w:del w:id="204" w:author="Bubenková Monika" w:date="2023-06-07T07:34:00Z">
          <w:r>
            <w:fldChar w:fldCharType="begin"/>
          </w:r>
          <w:r>
            <w:delInstrText>PAGE   \* MERGEFORMAT</w:delInstrText>
          </w:r>
          <w:r>
            <w:fldChar w:fldCharType="separate"/>
          </w:r>
          <w:r>
            <w:delText>2</w:delText>
          </w:r>
          <w:r>
            <w:fldChar w:fldCharType="end"/>
          </w:r>
        </w:del>
      </w:p>
      <w:customXmlDelRangeStart w:id="205" w:author="Bubenková Monika" w:date="2023-06-07T07:34:00Z"/>
    </w:sdtContent>
  </w:sdt>
  <w:customXmlDelRangeEnd w:id="205"/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C3751F" w14:paraId="596B3478" w14:textId="77777777" w:rsidTr="54C3751F">
      <w:trPr>
        <w:ins w:id="206" w:author="Bubenková Monika" w:date="2023-06-07T07:34:00Z"/>
      </w:trPr>
      <w:tc>
        <w:tcPr>
          <w:tcW w:w="3210" w:type="dxa"/>
        </w:tcPr>
        <w:p w14:paraId="7AAEDC3E" w14:textId="73968878" w:rsidR="54C3751F" w:rsidRDefault="54C3751F" w:rsidP="54C3751F">
          <w:pPr>
            <w:pStyle w:val="Zhlav"/>
            <w:ind w:left="-115"/>
            <w:rPr>
              <w:ins w:id="207" w:author="Bubenková Monika" w:date="2023-06-07T07:34:00Z"/>
            </w:rPr>
          </w:pPr>
        </w:p>
      </w:tc>
      <w:tc>
        <w:tcPr>
          <w:tcW w:w="3210" w:type="dxa"/>
        </w:tcPr>
        <w:p w14:paraId="21442FD6" w14:textId="77777777" w:rsidR="54C3751F" w:rsidRDefault="54C3751F" w:rsidP="54C3751F">
          <w:pPr>
            <w:pStyle w:val="Zhlav"/>
            <w:jc w:val="center"/>
            <w:rPr>
              <w:ins w:id="208" w:author="Bubenková Monika" w:date="2023-06-07T07:34:00Z"/>
            </w:rPr>
          </w:pPr>
        </w:p>
        <w:p w14:paraId="4FEBDB37" w14:textId="2A4AC3A4" w:rsidR="54C3751F" w:rsidRDefault="54C3751F" w:rsidP="54C3751F">
          <w:pPr>
            <w:pStyle w:val="Zhlav"/>
            <w:jc w:val="center"/>
            <w:rPr>
              <w:ins w:id="209" w:author="Bubenková Monika" w:date="2023-06-07T07:34:00Z"/>
            </w:rPr>
          </w:pPr>
          <w:ins w:id="210" w:author="Bubenková Monika" w:date="2023-06-07T07:34:00Z">
            <w:r>
              <w:fldChar w:fldCharType="begin"/>
            </w:r>
            <w:r>
              <w:instrText>PAGE</w:instrText>
            </w:r>
            <w:r>
              <w:fldChar w:fldCharType="separate"/>
            </w:r>
          </w:ins>
          <w:r w:rsidR="00BD68B3">
            <w:rPr>
              <w:noProof/>
            </w:rPr>
            <w:t>8</w:t>
          </w:r>
          <w:ins w:id="211" w:author="Bubenková Monika" w:date="2023-06-07T07:34:00Z">
            <w:r>
              <w:fldChar w:fldCharType="end"/>
            </w:r>
          </w:ins>
        </w:p>
      </w:tc>
      <w:tc>
        <w:tcPr>
          <w:tcW w:w="3210" w:type="dxa"/>
        </w:tcPr>
        <w:p w14:paraId="2645A8D8" w14:textId="77777777" w:rsidR="54C3751F" w:rsidRDefault="54C3751F" w:rsidP="54C3751F">
          <w:pPr>
            <w:pStyle w:val="Zhlav"/>
            <w:ind w:right="-115"/>
            <w:jc w:val="right"/>
            <w:rPr>
              <w:ins w:id="212" w:author="Bubenková Monika" w:date="2023-06-07T07:34:00Z"/>
            </w:rPr>
          </w:pPr>
        </w:p>
      </w:tc>
    </w:tr>
  </w:tbl>
  <w:p w14:paraId="00C8BCCF" w14:textId="77777777" w:rsidR="54C3751F" w:rsidRDefault="54C3751F" w:rsidP="54C375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0C261" w14:textId="77777777" w:rsidR="00C30674" w:rsidRDefault="00C30674">
      <w:pPr>
        <w:spacing w:after="0" w:line="240" w:lineRule="auto"/>
      </w:pPr>
      <w:r>
        <w:separator/>
      </w:r>
    </w:p>
  </w:footnote>
  <w:footnote w:type="continuationSeparator" w:id="0">
    <w:p w14:paraId="00F9E942" w14:textId="77777777" w:rsidR="00C30674" w:rsidRDefault="00C30674">
      <w:pPr>
        <w:spacing w:after="0" w:line="240" w:lineRule="auto"/>
      </w:pPr>
      <w:r>
        <w:continuationSeparator/>
      </w:r>
    </w:p>
  </w:footnote>
  <w:footnote w:type="continuationNotice" w:id="1">
    <w:p w14:paraId="69BA9726" w14:textId="77777777" w:rsidR="00C30674" w:rsidRDefault="00C306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4C3751F" w14:paraId="49FD4D07" w14:textId="77777777" w:rsidTr="54C3751F">
      <w:trPr>
        <w:ins w:id="198" w:author="Bubenková Monika" w:date="2023-06-07T07:34:00Z"/>
      </w:trPr>
      <w:tc>
        <w:tcPr>
          <w:tcW w:w="3210" w:type="dxa"/>
        </w:tcPr>
        <w:p w14:paraId="307B5440" w14:textId="77777777" w:rsidR="54C3751F" w:rsidRDefault="54C3751F" w:rsidP="54C3751F">
          <w:pPr>
            <w:pStyle w:val="Zhlav"/>
            <w:ind w:left="-115"/>
            <w:rPr>
              <w:ins w:id="199" w:author="Bubenková Monika" w:date="2023-06-07T07:34:00Z"/>
            </w:rPr>
          </w:pPr>
        </w:p>
      </w:tc>
      <w:tc>
        <w:tcPr>
          <w:tcW w:w="3210" w:type="dxa"/>
        </w:tcPr>
        <w:p w14:paraId="065BF924" w14:textId="77777777" w:rsidR="54C3751F" w:rsidRDefault="54C3751F" w:rsidP="54C3751F">
          <w:pPr>
            <w:pStyle w:val="Zhlav"/>
            <w:jc w:val="center"/>
            <w:rPr>
              <w:ins w:id="200" w:author="Bubenková Monika" w:date="2023-06-07T07:34:00Z"/>
            </w:rPr>
          </w:pPr>
        </w:p>
      </w:tc>
      <w:tc>
        <w:tcPr>
          <w:tcW w:w="3210" w:type="dxa"/>
        </w:tcPr>
        <w:p w14:paraId="11717E0C" w14:textId="77777777" w:rsidR="54C3751F" w:rsidRDefault="54C3751F" w:rsidP="54C3751F">
          <w:pPr>
            <w:pStyle w:val="Zhlav"/>
            <w:ind w:right="-115"/>
            <w:jc w:val="right"/>
            <w:rPr>
              <w:ins w:id="201" w:author="Bubenková Monika" w:date="2023-06-07T07:34:00Z"/>
            </w:rPr>
          </w:pPr>
        </w:p>
      </w:tc>
    </w:tr>
  </w:tbl>
  <w:p w14:paraId="1580E800" w14:textId="77777777" w:rsidR="54C3751F" w:rsidRDefault="54C3751F" w:rsidP="54C375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57150"/>
    <w:multiLevelType w:val="hybridMultilevel"/>
    <w:tmpl w:val="A29487F4"/>
    <w:lvl w:ilvl="0" w:tplc="BE9E4DD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14DCA"/>
    <w:multiLevelType w:val="hybridMultilevel"/>
    <w:tmpl w:val="740C7A36"/>
    <w:lvl w:ilvl="0" w:tplc="EB5EF74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73B5E"/>
    <w:multiLevelType w:val="hybridMultilevel"/>
    <w:tmpl w:val="834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06958"/>
    <w:multiLevelType w:val="hybridMultilevel"/>
    <w:tmpl w:val="823468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FA28A3"/>
    <w:multiLevelType w:val="hybridMultilevel"/>
    <w:tmpl w:val="CD026E92"/>
    <w:lvl w:ilvl="0" w:tplc="88EE9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15D93"/>
    <w:multiLevelType w:val="hybridMultilevel"/>
    <w:tmpl w:val="51EAE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66B24"/>
    <w:multiLevelType w:val="hybridMultilevel"/>
    <w:tmpl w:val="7332A0B4"/>
    <w:lvl w:ilvl="0" w:tplc="BFC43A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703AE3"/>
    <w:multiLevelType w:val="hybridMultilevel"/>
    <w:tmpl w:val="C9A697B8"/>
    <w:lvl w:ilvl="0" w:tplc="399461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816CC8"/>
    <w:multiLevelType w:val="multilevel"/>
    <w:tmpl w:val="1E540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DF64DA"/>
    <w:multiLevelType w:val="hybridMultilevel"/>
    <w:tmpl w:val="098201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F2A79"/>
    <w:multiLevelType w:val="hybridMultilevel"/>
    <w:tmpl w:val="C31A4DAE"/>
    <w:lvl w:ilvl="0" w:tplc="99E8C97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61FCF"/>
    <w:multiLevelType w:val="hybridMultilevel"/>
    <w:tmpl w:val="098201B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0E006C"/>
    <w:multiLevelType w:val="hybridMultilevel"/>
    <w:tmpl w:val="E962DD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334C65"/>
    <w:multiLevelType w:val="hybridMultilevel"/>
    <w:tmpl w:val="1F7EA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65EE8"/>
    <w:multiLevelType w:val="hybridMultilevel"/>
    <w:tmpl w:val="CD026E92"/>
    <w:lvl w:ilvl="0" w:tplc="88EE9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E31CE"/>
    <w:multiLevelType w:val="hybridMultilevel"/>
    <w:tmpl w:val="E962DD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2A7ED8"/>
    <w:multiLevelType w:val="hybridMultilevel"/>
    <w:tmpl w:val="CA1C5266"/>
    <w:lvl w:ilvl="0" w:tplc="A9686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042AD"/>
    <w:multiLevelType w:val="multilevel"/>
    <w:tmpl w:val="6B620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9BD41BD"/>
    <w:multiLevelType w:val="hybridMultilevel"/>
    <w:tmpl w:val="77FA5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5487C"/>
    <w:multiLevelType w:val="hybridMultilevel"/>
    <w:tmpl w:val="56461388"/>
    <w:lvl w:ilvl="0" w:tplc="C9BCA9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C59C9"/>
    <w:multiLevelType w:val="hybridMultilevel"/>
    <w:tmpl w:val="6EE8457E"/>
    <w:lvl w:ilvl="0" w:tplc="7DEC4FD0">
      <w:start w:val="1"/>
      <w:numFmt w:val="decimal"/>
      <w:lvlText w:val="%1."/>
      <w:lvlJc w:val="left"/>
      <w:pPr>
        <w:ind w:left="720" w:hanging="360"/>
      </w:pPr>
    </w:lvl>
    <w:lvl w:ilvl="1" w:tplc="66124BD0">
      <w:start w:val="1"/>
      <w:numFmt w:val="lowerLetter"/>
      <w:lvlText w:val="%2."/>
      <w:lvlJc w:val="left"/>
      <w:pPr>
        <w:ind w:left="1440" w:hanging="360"/>
      </w:pPr>
    </w:lvl>
    <w:lvl w:ilvl="2" w:tplc="F32CA188">
      <w:start w:val="1"/>
      <w:numFmt w:val="lowerRoman"/>
      <w:lvlText w:val="%3."/>
      <w:lvlJc w:val="right"/>
      <w:pPr>
        <w:ind w:left="2160" w:hanging="180"/>
      </w:pPr>
    </w:lvl>
    <w:lvl w:ilvl="3" w:tplc="71DC81A6">
      <w:start w:val="1"/>
      <w:numFmt w:val="decimal"/>
      <w:lvlText w:val="%4."/>
      <w:lvlJc w:val="left"/>
      <w:pPr>
        <w:ind w:left="2880" w:hanging="360"/>
      </w:pPr>
    </w:lvl>
    <w:lvl w:ilvl="4" w:tplc="21E6DFEA">
      <w:start w:val="1"/>
      <w:numFmt w:val="lowerLetter"/>
      <w:lvlText w:val="%5."/>
      <w:lvlJc w:val="left"/>
      <w:pPr>
        <w:ind w:left="3600" w:hanging="360"/>
      </w:pPr>
    </w:lvl>
    <w:lvl w:ilvl="5" w:tplc="AB462DFA">
      <w:start w:val="1"/>
      <w:numFmt w:val="lowerRoman"/>
      <w:lvlText w:val="%6."/>
      <w:lvlJc w:val="right"/>
      <w:pPr>
        <w:ind w:left="4320" w:hanging="180"/>
      </w:pPr>
    </w:lvl>
    <w:lvl w:ilvl="6" w:tplc="20F251FE">
      <w:start w:val="1"/>
      <w:numFmt w:val="decimal"/>
      <w:lvlText w:val="%7."/>
      <w:lvlJc w:val="left"/>
      <w:pPr>
        <w:ind w:left="5040" w:hanging="360"/>
      </w:pPr>
    </w:lvl>
    <w:lvl w:ilvl="7" w:tplc="14185A36">
      <w:start w:val="1"/>
      <w:numFmt w:val="lowerLetter"/>
      <w:lvlText w:val="%8."/>
      <w:lvlJc w:val="left"/>
      <w:pPr>
        <w:ind w:left="5760" w:hanging="360"/>
      </w:pPr>
    </w:lvl>
    <w:lvl w:ilvl="8" w:tplc="5106BA4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4185E"/>
    <w:multiLevelType w:val="hybridMultilevel"/>
    <w:tmpl w:val="58760FC4"/>
    <w:lvl w:ilvl="0" w:tplc="9A6CB81C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8C5BAF"/>
    <w:multiLevelType w:val="multilevel"/>
    <w:tmpl w:val="31423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8CD221F"/>
    <w:multiLevelType w:val="hybridMultilevel"/>
    <w:tmpl w:val="1EB68478"/>
    <w:lvl w:ilvl="0" w:tplc="73482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3562A"/>
    <w:multiLevelType w:val="hybridMultilevel"/>
    <w:tmpl w:val="98A44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E29AB"/>
    <w:multiLevelType w:val="hybridMultilevel"/>
    <w:tmpl w:val="C7827D60"/>
    <w:lvl w:ilvl="0" w:tplc="6E9E33E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2A68BD"/>
    <w:multiLevelType w:val="multilevel"/>
    <w:tmpl w:val="B930F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3861237"/>
    <w:multiLevelType w:val="multilevel"/>
    <w:tmpl w:val="D5EC4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C33E5"/>
    <w:multiLevelType w:val="hybridMultilevel"/>
    <w:tmpl w:val="782CC646"/>
    <w:lvl w:ilvl="0" w:tplc="9A6CB81C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42196C"/>
    <w:multiLevelType w:val="hybridMultilevel"/>
    <w:tmpl w:val="3DC66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56F51"/>
    <w:multiLevelType w:val="hybridMultilevel"/>
    <w:tmpl w:val="075827CC"/>
    <w:lvl w:ilvl="0" w:tplc="2042FD6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526887"/>
    <w:multiLevelType w:val="hybridMultilevel"/>
    <w:tmpl w:val="B086B2D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146CBB"/>
    <w:multiLevelType w:val="hybridMultilevel"/>
    <w:tmpl w:val="87F6800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E083FA1"/>
    <w:multiLevelType w:val="hybridMultilevel"/>
    <w:tmpl w:val="DC5E7A8E"/>
    <w:lvl w:ilvl="0" w:tplc="9A6CB81C">
      <w:start w:val="1"/>
      <w:numFmt w:val="lowerLetter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8"/>
  </w:num>
  <w:num w:numId="3">
    <w:abstractNumId w:val="22"/>
  </w:num>
  <w:num w:numId="4">
    <w:abstractNumId w:val="26"/>
  </w:num>
  <w:num w:numId="5">
    <w:abstractNumId w:val="27"/>
  </w:num>
  <w:num w:numId="6">
    <w:abstractNumId w:val="17"/>
  </w:num>
  <w:num w:numId="7">
    <w:abstractNumId w:val="19"/>
  </w:num>
  <w:num w:numId="8">
    <w:abstractNumId w:val="14"/>
  </w:num>
  <w:num w:numId="9">
    <w:abstractNumId w:val="29"/>
  </w:num>
  <w:num w:numId="10">
    <w:abstractNumId w:val="4"/>
  </w:num>
  <w:num w:numId="11">
    <w:abstractNumId w:val="23"/>
  </w:num>
  <w:num w:numId="12">
    <w:abstractNumId w:val="16"/>
  </w:num>
  <w:num w:numId="13">
    <w:abstractNumId w:val="5"/>
  </w:num>
  <w:num w:numId="14">
    <w:abstractNumId w:val="24"/>
  </w:num>
  <w:num w:numId="15">
    <w:abstractNumId w:val="10"/>
  </w:num>
  <w:num w:numId="16">
    <w:abstractNumId w:val="13"/>
  </w:num>
  <w:num w:numId="17">
    <w:abstractNumId w:val="18"/>
  </w:num>
  <w:num w:numId="18">
    <w:abstractNumId w:val="6"/>
  </w:num>
  <w:num w:numId="19">
    <w:abstractNumId w:val="11"/>
  </w:num>
  <w:num w:numId="20">
    <w:abstractNumId w:val="9"/>
  </w:num>
  <w:num w:numId="21">
    <w:abstractNumId w:val="21"/>
  </w:num>
  <w:num w:numId="22">
    <w:abstractNumId w:val="28"/>
  </w:num>
  <w:num w:numId="23">
    <w:abstractNumId w:val="33"/>
  </w:num>
  <w:num w:numId="24">
    <w:abstractNumId w:val="30"/>
  </w:num>
  <w:num w:numId="25">
    <w:abstractNumId w:val="25"/>
  </w:num>
  <w:num w:numId="26">
    <w:abstractNumId w:val="1"/>
  </w:num>
  <w:num w:numId="27">
    <w:abstractNumId w:val="15"/>
  </w:num>
  <w:num w:numId="28">
    <w:abstractNumId w:val="12"/>
  </w:num>
  <w:num w:numId="29">
    <w:abstractNumId w:val="0"/>
  </w:num>
  <w:num w:numId="30">
    <w:abstractNumId w:val="3"/>
  </w:num>
  <w:num w:numId="31">
    <w:abstractNumId w:val="7"/>
  </w:num>
  <w:num w:numId="32">
    <w:abstractNumId w:val="32"/>
  </w:num>
  <w:num w:numId="33">
    <w:abstractNumId w:val="31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F84"/>
    <w:rsid w:val="00032703"/>
    <w:rsid w:val="00032CF0"/>
    <w:rsid w:val="00044E2B"/>
    <w:rsid w:val="00047E30"/>
    <w:rsid w:val="00056F84"/>
    <w:rsid w:val="0008349E"/>
    <w:rsid w:val="00086CA1"/>
    <w:rsid w:val="00094369"/>
    <w:rsid w:val="000B69CE"/>
    <w:rsid w:val="000C4284"/>
    <w:rsid w:val="000D0F87"/>
    <w:rsid w:val="000F6B0C"/>
    <w:rsid w:val="000F6D9F"/>
    <w:rsid w:val="00121EFA"/>
    <w:rsid w:val="001625A3"/>
    <w:rsid w:val="00184309"/>
    <w:rsid w:val="00196E0B"/>
    <w:rsid w:val="001A3B97"/>
    <w:rsid w:val="001A56DF"/>
    <w:rsid w:val="001C0CE7"/>
    <w:rsid w:val="001F0560"/>
    <w:rsid w:val="00216641"/>
    <w:rsid w:val="0021685A"/>
    <w:rsid w:val="00234E59"/>
    <w:rsid w:val="00281443"/>
    <w:rsid w:val="002A2662"/>
    <w:rsid w:val="002C00FE"/>
    <w:rsid w:val="002C1883"/>
    <w:rsid w:val="002D6E29"/>
    <w:rsid w:val="002F0BC2"/>
    <w:rsid w:val="00307B70"/>
    <w:rsid w:val="00321139"/>
    <w:rsid w:val="00327BDF"/>
    <w:rsid w:val="00346B26"/>
    <w:rsid w:val="003709ED"/>
    <w:rsid w:val="00397085"/>
    <w:rsid w:val="003A5607"/>
    <w:rsid w:val="003C175B"/>
    <w:rsid w:val="003C3C94"/>
    <w:rsid w:val="003F175C"/>
    <w:rsid w:val="0040444F"/>
    <w:rsid w:val="004045E4"/>
    <w:rsid w:val="00430502"/>
    <w:rsid w:val="00441585"/>
    <w:rsid w:val="004427F5"/>
    <w:rsid w:val="004623B1"/>
    <w:rsid w:val="00491FDE"/>
    <w:rsid w:val="004D4C2F"/>
    <w:rsid w:val="004D6151"/>
    <w:rsid w:val="00537622"/>
    <w:rsid w:val="00540740"/>
    <w:rsid w:val="0054392E"/>
    <w:rsid w:val="005445B7"/>
    <w:rsid w:val="005453AA"/>
    <w:rsid w:val="0055257D"/>
    <w:rsid w:val="00554CA7"/>
    <w:rsid w:val="005559AD"/>
    <w:rsid w:val="00557B69"/>
    <w:rsid w:val="00584EFB"/>
    <w:rsid w:val="00595F68"/>
    <w:rsid w:val="005B302B"/>
    <w:rsid w:val="005D70BF"/>
    <w:rsid w:val="0063124A"/>
    <w:rsid w:val="006930D7"/>
    <w:rsid w:val="006E0CE0"/>
    <w:rsid w:val="006E5CEC"/>
    <w:rsid w:val="006F2C8C"/>
    <w:rsid w:val="006F30BE"/>
    <w:rsid w:val="006F467B"/>
    <w:rsid w:val="0071024A"/>
    <w:rsid w:val="00711520"/>
    <w:rsid w:val="007123AD"/>
    <w:rsid w:val="00730795"/>
    <w:rsid w:val="00734326"/>
    <w:rsid w:val="00752980"/>
    <w:rsid w:val="007A12AF"/>
    <w:rsid w:val="007A1E8E"/>
    <w:rsid w:val="007A4FDE"/>
    <w:rsid w:val="007C3AA4"/>
    <w:rsid w:val="007E4187"/>
    <w:rsid w:val="0081085C"/>
    <w:rsid w:val="00836CB1"/>
    <w:rsid w:val="00837909"/>
    <w:rsid w:val="00844686"/>
    <w:rsid w:val="008533E1"/>
    <w:rsid w:val="00885D31"/>
    <w:rsid w:val="00897BC8"/>
    <w:rsid w:val="008B44DE"/>
    <w:rsid w:val="008C1B0C"/>
    <w:rsid w:val="008D1726"/>
    <w:rsid w:val="008F6BC9"/>
    <w:rsid w:val="00942F0C"/>
    <w:rsid w:val="00950DDF"/>
    <w:rsid w:val="009622F7"/>
    <w:rsid w:val="00981032"/>
    <w:rsid w:val="0098138A"/>
    <w:rsid w:val="009A4EC0"/>
    <w:rsid w:val="009A5358"/>
    <w:rsid w:val="009D10F6"/>
    <w:rsid w:val="009E096D"/>
    <w:rsid w:val="009E3E39"/>
    <w:rsid w:val="00A03B21"/>
    <w:rsid w:val="00A10687"/>
    <w:rsid w:val="00A40457"/>
    <w:rsid w:val="00A62807"/>
    <w:rsid w:val="00A75FE1"/>
    <w:rsid w:val="00A97CA4"/>
    <w:rsid w:val="00AC0DD1"/>
    <w:rsid w:val="00AF6A5D"/>
    <w:rsid w:val="00B24152"/>
    <w:rsid w:val="00B43D4F"/>
    <w:rsid w:val="00B45204"/>
    <w:rsid w:val="00B46B05"/>
    <w:rsid w:val="00B639DB"/>
    <w:rsid w:val="00B66FFA"/>
    <w:rsid w:val="00BB0522"/>
    <w:rsid w:val="00BB0668"/>
    <w:rsid w:val="00BB13F9"/>
    <w:rsid w:val="00BC0674"/>
    <w:rsid w:val="00BD31FF"/>
    <w:rsid w:val="00BD68B3"/>
    <w:rsid w:val="00BE31A5"/>
    <w:rsid w:val="00BE4F73"/>
    <w:rsid w:val="00BE631A"/>
    <w:rsid w:val="00C054C4"/>
    <w:rsid w:val="00C30674"/>
    <w:rsid w:val="00C30A98"/>
    <w:rsid w:val="00C50650"/>
    <w:rsid w:val="00C622E8"/>
    <w:rsid w:val="00C642E1"/>
    <w:rsid w:val="00CA1822"/>
    <w:rsid w:val="00CA29E1"/>
    <w:rsid w:val="00CC685B"/>
    <w:rsid w:val="00CC7BE0"/>
    <w:rsid w:val="00CD1323"/>
    <w:rsid w:val="00CD21FE"/>
    <w:rsid w:val="00CE18C1"/>
    <w:rsid w:val="00CF285C"/>
    <w:rsid w:val="00D025BB"/>
    <w:rsid w:val="00D07515"/>
    <w:rsid w:val="00D25CDF"/>
    <w:rsid w:val="00D27666"/>
    <w:rsid w:val="00D3205B"/>
    <w:rsid w:val="00D4603F"/>
    <w:rsid w:val="00D80006"/>
    <w:rsid w:val="00D82C75"/>
    <w:rsid w:val="00D96B31"/>
    <w:rsid w:val="00DB77E9"/>
    <w:rsid w:val="00DC6307"/>
    <w:rsid w:val="00E03125"/>
    <w:rsid w:val="00E12C7D"/>
    <w:rsid w:val="00E41DDD"/>
    <w:rsid w:val="00E46236"/>
    <w:rsid w:val="00E64D42"/>
    <w:rsid w:val="00E659FC"/>
    <w:rsid w:val="00E836B0"/>
    <w:rsid w:val="00E91039"/>
    <w:rsid w:val="00EA5809"/>
    <w:rsid w:val="00EC79E1"/>
    <w:rsid w:val="00ED0D5C"/>
    <w:rsid w:val="00ED12CB"/>
    <w:rsid w:val="00ED59EC"/>
    <w:rsid w:val="00EE4EB6"/>
    <w:rsid w:val="00EF035D"/>
    <w:rsid w:val="00F114A7"/>
    <w:rsid w:val="00F175F4"/>
    <w:rsid w:val="00F25978"/>
    <w:rsid w:val="00F30C27"/>
    <w:rsid w:val="00F444D3"/>
    <w:rsid w:val="00F84777"/>
    <w:rsid w:val="00F84F3B"/>
    <w:rsid w:val="00F95F3D"/>
    <w:rsid w:val="00FC2587"/>
    <w:rsid w:val="00FE0EE1"/>
    <w:rsid w:val="03C8D2EF"/>
    <w:rsid w:val="07CFD204"/>
    <w:rsid w:val="08968296"/>
    <w:rsid w:val="096BA265"/>
    <w:rsid w:val="0CAF82F3"/>
    <w:rsid w:val="0CE51FB4"/>
    <w:rsid w:val="0D8B34E4"/>
    <w:rsid w:val="0FE816F4"/>
    <w:rsid w:val="115D8BED"/>
    <w:rsid w:val="12175138"/>
    <w:rsid w:val="125137AD"/>
    <w:rsid w:val="15013048"/>
    <w:rsid w:val="157D1E6C"/>
    <w:rsid w:val="15DA0EC8"/>
    <w:rsid w:val="164FA7B3"/>
    <w:rsid w:val="16965D8B"/>
    <w:rsid w:val="1804C43A"/>
    <w:rsid w:val="18322DEC"/>
    <w:rsid w:val="19BF7AC6"/>
    <w:rsid w:val="1C95CF1F"/>
    <w:rsid w:val="1CBEE1B8"/>
    <w:rsid w:val="1DD18E84"/>
    <w:rsid w:val="2427A7AB"/>
    <w:rsid w:val="243A7714"/>
    <w:rsid w:val="25C34748"/>
    <w:rsid w:val="25C3780C"/>
    <w:rsid w:val="2EEC3B92"/>
    <w:rsid w:val="2F1BD21B"/>
    <w:rsid w:val="35318E68"/>
    <w:rsid w:val="380B771D"/>
    <w:rsid w:val="382CD11D"/>
    <w:rsid w:val="384AB2D1"/>
    <w:rsid w:val="3914116B"/>
    <w:rsid w:val="3A6848DB"/>
    <w:rsid w:val="3DF3E1F7"/>
    <w:rsid w:val="40A17162"/>
    <w:rsid w:val="4179384B"/>
    <w:rsid w:val="41FA113C"/>
    <w:rsid w:val="4407E094"/>
    <w:rsid w:val="441E4FC8"/>
    <w:rsid w:val="473F8EAD"/>
    <w:rsid w:val="489A9FD2"/>
    <w:rsid w:val="52B57FED"/>
    <w:rsid w:val="52DF6C30"/>
    <w:rsid w:val="535C8BDD"/>
    <w:rsid w:val="54C3751F"/>
    <w:rsid w:val="55EC8937"/>
    <w:rsid w:val="569C6D53"/>
    <w:rsid w:val="57487C82"/>
    <w:rsid w:val="58060507"/>
    <w:rsid w:val="58F03C0B"/>
    <w:rsid w:val="5D5216D6"/>
    <w:rsid w:val="5FDB5136"/>
    <w:rsid w:val="64B56DFB"/>
    <w:rsid w:val="64BA4975"/>
    <w:rsid w:val="672BAE7D"/>
    <w:rsid w:val="682E2DCF"/>
    <w:rsid w:val="699D326C"/>
    <w:rsid w:val="6BD457C5"/>
    <w:rsid w:val="70A7C8E8"/>
    <w:rsid w:val="73161B11"/>
    <w:rsid w:val="74FB5A97"/>
    <w:rsid w:val="76C5EB46"/>
    <w:rsid w:val="7717ED9C"/>
    <w:rsid w:val="7898EFB0"/>
    <w:rsid w:val="7ADDBED9"/>
    <w:rsid w:val="7BA3E36B"/>
    <w:rsid w:val="7BBDC109"/>
    <w:rsid w:val="7C987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7314"/>
  <w15:docId w15:val="{40B59B0F-273E-4D5E-AAFB-0F0EC9FD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0" w:line="240" w:lineRule="auto"/>
    </w:pPr>
    <w:rPr>
      <w:sz w:val="48"/>
      <w:szCs w:val="48"/>
    </w:rPr>
  </w:style>
  <w:style w:type="paragraph" w:styleId="Podnadpis">
    <w:name w:val="Subtitle"/>
    <w:basedOn w:val="Normln"/>
    <w:next w:val="Normln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7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B7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82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2C75"/>
  </w:style>
  <w:style w:type="paragraph" w:styleId="Zpat">
    <w:name w:val="footer"/>
    <w:basedOn w:val="Normln"/>
    <w:link w:val="ZpatChar"/>
    <w:uiPriority w:val="99"/>
    <w:unhideWhenUsed/>
    <w:rsid w:val="00CA18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1822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54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54C4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25CD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C4284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00FE"/>
    <w:pPr>
      <w:spacing w:after="0" w:line="240" w:lineRule="auto"/>
    </w:pPr>
    <w:rPr>
      <w:rFonts w:ascii="Arial" w:eastAsia="Arial" w:hAnsi="Arial" w:cs="Arial"/>
      <w:sz w:val="20"/>
      <w:szCs w:val="20"/>
      <w:lang w:val="c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00FE"/>
    <w:rPr>
      <w:rFonts w:ascii="Arial" w:eastAsia="Arial" w:hAnsi="Arial" w:cs="Arial"/>
      <w:sz w:val="20"/>
      <w:szCs w:val="20"/>
      <w:lang w:val="cs"/>
    </w:rPr>
  </w:style>
  <w:style w:type="character" w:styleId="Znakapoznpodarou">
    <w:name w:val="footnote reference"/>
    <w:basedOn w:val="Standardnpsmoodstavce"/>
    <w:uiPriority w:val="99"/>
    <w:semiHidden/>
    <w:unhideWhenUsed/>
    <w:rsid w:val="002C00FE"/>
    <w:rPr>
      <w:vertAlign w:val="superscript"/>
    </w:rPr>
  </w:style>
  <w:style w:type="paragraph" w:styleId="Revize">
    <w:name w:val="Revision"/>
    <w:hidden/>
    <w:uiPriority w:val="99"/>
    <w:semiHidden/>
    <w:rsid w:val="00B241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4" ma:contentTypeDescription="Vytvoří nový dokument" ma:contentTypeScope="" ma:versionID="af3df3d161d0f9b719fd28e07edb20b9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ce6534f2481a5b75f1909824493e5ec3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4453B-60EB-4BAE-B6B3-11604C456E77}">
  <ds:schemaRefs>
    <ds:schemaRef ds:uri="http://schemas.openxmlformats.org/package/2006/metadata/core-properties"/>
    <ds:schemaRef ds:uri="b4346392-9490-4ec2-979c-afa8507021a9"/>
    <ds:schemaRef ds:uri="http://www.w3.org/XML/1998/namespace"/>
    <ds:schemaRef ds:uri="http://schemas.microsoft.com/office/2006/documentManagement/types"/>
    <ds:schemaRef ds:uri="11544cef-d40f-40e0-9fb2-ea3e47b346f0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E28A538-F481-42EE-B0B8-5DC400143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AC1A38-0AC1-430B-ADE7-E88C0899A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91A7BA-6DEE-48C7-B061-585DBEB17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2B9B49B-92FF-45DF-A240-2982B4CA8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6383</Words>
  <Characters>37661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Kulík Jan</dc:creator>
  <cp:lastModifiedBy>Lysý Petr</cp:lastModifiedBy>
  <cp:revision>1</cp:revision>
  <cp:lastPrinted>2023-06-07T06:16:00Z</cp:lastPrinted>
  <dcterms:created xsi:type="dcterms:W3CDTF">2023-06-01T10:22:00Z</dcterms:created>
  <dcterms:modified xsi:type="dcterms:W3CDTF">2023-06-07T06:27:00Z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2b5f4e76-f558-443c-afae-9754e06c1b5e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2021-05-14T14:25:08Z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